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A3CA2" w:rsidR="005C7136" w:rsidP="7E8F81B7" w:rsidRDefault="005C7136" w14:paraId="254866DE" w14:textId="3EDC5E25">
      <w:pPr>
        <w:pStyle w:val="paragraph"/>
        <w:spacing w:before="0" w:beforeAutospacing="0" w:after="0" w:afterAutospacing="0"/>
        <w:jc w:val="right"/>
        <w:textAlignment w:val="baseline"/>
      </w:pPr>
      <w:r w:rsidRPr="7E8F81B7">
        <w:rPr>
          <w:rStyle w:val="normaltextrun"/>
          <w:rFonts w:eastAsiaTheme="majorEastAsia"/>
        </w:rPr>
        <w:t>EELNÕU</w:t>
      </w:r>
    </w:p>
    <w:p w:rsidR="005C7136" w:rsidP="7E8F81B7" w:rsidRDefault="00167A03" w14:paraId="659F2105" w14:textId="23C4A5ED">
      <w:pPr>
        <w:pStyle w:val="paragraph"/>
        <w:spacing w:before="0" w:beforeAutospacing="0" w:after="0" w:afterAutospacing="0"/>
        <w:jc w:val="right"/>
        <w:textAlignment w:val="baseline"/>
        <w:rPr>
          <w:ins w:author="Aili Sandre - JUSTDIGI" w:date="2026-01-29T09:43:00Z" w16du:dateUtc="2026-01-29T07:43:00Z" w:id="0"/>
          <w:rStyle w:val="normaltextrun"/>
          <w:rFonts w:eastAsiaTheme="majorEastAsia"/>
        </w:rPr>
      </w:pPr>
      <w:r>
        <w:rPr>
          <w:rStyle w:val="normaltextrun"/>
          <w:rFonts w:eastAsiaTheme="majorEastAsia"/>
        </w:rPr>
        <w:t>08.01</w:t>
      </w:r>
      <w:r w:rsidRPr="7E8F81B7" w:rsidR="00E760C0">
        <w:rPr>
          <w:rStyle w:val="normaltextrun"/>
          <w:rFonts w:eastAsiaTheme="majorEastAsia"/>
        </w:rPr>
        <w:t>.202</w:t>
      </w:r>
      <w:r>
        <w:rPr>
          <w:rStyle w:val="normaltextrun"/>
          <w:rFonts w:eastAsiaTheme="majorEastAsia"/>
        </w:rPr>
        <w:t>6</w:t>
      </w:r>
    </w:p>
    <w:p w:rsidRPr="00AA3CA2" w:rsidR="00104F0B" w:rsidP="7E8F81B7" w:rsidRDefault="00104F0B" w14:paraId="2BFE3EDB" w14:textId="77777777">
      <w:pPr>
        <w:pStyle w:val="paragraph"/>
        <w:spacing w:before="0" w:beforeAutospacing="0" w:after="0" w:afterAutospacing="0"/>
        <w:jc w:val="right"/>
        <w:textAlignment w:val="baseline"/>
        <w:rPr>
          <w:rStyle w:val="normaltextrun"/>
          <w:rFonts w:eastAsiaTheme="majorEastAsia"/>
        </w:rPr>
      </w:pPr>
    </w:p>
    <w:p w:rsidRPr="00AA3CA2" w:rsidR="005C7136" w:rsidP="00B641FB" w:rsidRDefault="005C7136" w14:paraId="24C2BCDF" w14:textId="7E812E63">
      <w:pPr>
        <w:pStyle w:val="paragraph"/>
        <w:spacing w:before="0" w:beforeAutospacing="0" w:after="0" w:afterAutospacing="0"/>
        <w:jc w:val="center"/>
        <w:textAlignment w:val="baseline"/>
        <w:rPr>
          <w:rStyle w:val="eop"/>
          <w:rFonts w:eastAsiaTheme="majorEastAsia"/>
          <w:sz w:val="32"/>
          <w:szCs w:val="32"/>
        </w:rPr>
      </w:pPr>
      <w:r w:rsidRPr="00AA3CA2">
        <w:rPr>
          <w:rStyle w:val="normaltextrun"/>
          <w:rFonts w:eastAsiaTheme="majorEastAsia"/>
          <w:b/>
          <w:bCs/>
          <w:sz w:val="32"/>
          <w:szCs w:val="32"/>
        </w:rPr>
        <w:t>Metsaseaduse</w:t>
      </w:r>
      <w:r w:rsidR="009C22C0">
        <w:rPr>
          <w:rStyle w:val="normaltextrun"/>
          <w:rFonts w:eastAsiaTheme="majorEastAsia"/>
          <w:b/>
          <w:bCs/>
          <w:sz w:val="32"/>
          <w:szCs w:val="32"/>
        </w:rPr>
        <w:t xml:space="preserve">, </w:t>
      </w:r>
      <w:r w:rsidRPr="00AA3CA2" w:rsidR="00996372">
        <w:rPr>
          <w:rStyle w:val="normaltextrun"/>
          <w:rFonts w:eastAsiaTheme="majorEastAsia"/>
          <w:b/>
          <w:bCs/>
          <w:sz w:val="32"/>
          <w:szCs w:val="32"/>
        </w:rPr>
        <w:t>keskkonnatasude</w:t>
      </w:r>
      <w:r w:rsidRPr="00AA3CA2" w:rsidR="403016EC">
        <w:rPr>
          <w:rStyle w:val="normaltextrun"/>
          <w:rFonts w:eastAsiaTheme="majorEastAsia"/>
          <w:b/>
          <w:bCs/>
          <w:sz w:val="32"/>
          <w:szCs w:val="32"/>
        </w:rPr>
        <w:t xml:space="preserve"> seaduse </w:t>
      </w:r>
      <w:r w:rsidR="009C22C0">
        <w:rPr>
          <w:rStyle w:val="normaltextrun"/>
          <w:rFonts w:eastAsiaTheme="majorEastAsia"/>
          <w:b/>
          <w:bCs/>
          <w:sz w:val="32"/>
          <w:szCs w:val="32"/>
        </w:rPr>
        <w:t xml:space="preserve">ja tulumaksuseaduse </w:t>
      </w:r>
      <w:r w:rsidRPr="00AA3CA2">
        <w:rPr>
          <w:rStyle w:val="normaltextrun"/>
          <w:rFonts w:eastAsiaTheme="majorEastAsia"/>
          <w:b/>
          <w:bCs/>
          <w:sz w:val="32"/>
          <w:szCs w:val="32"/>
        </w:rPr>
        <w:t>muutmise seadus</w:t>
      </w:r>
    </w:p>
    <w:p w:rsidRPr="00AA3CA2" w:rsidR="005C7136" w:rsidP="0058723E" w:rsidRDefault="005C7136" w14:paraId="5DD47ABF" w14:textId="77777777">
      <w:pPr>
        <w:pStyle w:val="paragraph"/>
        <w:spacing w:before="0" w:beforeAutospacing="0" w:after="0" w:afterAutospacing="0"/>
        <w:jc w:val="center"/>
        <w:textAlignment w:val="baseline"/>
      </w:pPr>
    </w:p>
    <w:p w:rsidRPr="00AA3CA2" w:rsidR="005C7136" w:rsidP="0058723E" w:rsidRDefault="005C7136" w14:paraId="3B75D305" w14:textId="699C4527">
      <w:pPr>
        <w:pStyle w:val="paragraph"/>
        <w:spacing w:before="0" w:beforeAutospacing="0" w:after="0" w:afterAutospacing="0"/>
        <w:jc w:val="both"/>
        <w:textAlignment w:val="baseline"/>
      </w:pPr>
      <w:r w:rsidRPr="00AA3CA2">
        <w:rPr>
          <w:rStyle w:val="normaltextrun"/>
          <w:rFonts w:eastAsiaTheme="majorEastAsia"/>
          <w:b/>
          <w:bCs/>
        </w:rPr>
        <w:t>§ 1. Metsaseaduse muutmine</w:t>
      </w:r>
    </w:p>
    <w:p w:rsidRPr="00AA3CA2" w:rsidR="005C7136" w:rsidP="0058723E" w:rsidRDefault="005C7136" w14:paraId="322D344B" w14:textId="77777777">
      <w:pPr>
        <w:pStyle w:val="paragraph"/>
        <w:spacing w:before="0" w:beforeAutospacing="0" w:after="0" w:afterAutospacing="0"/>
        <w:jc w:val="both"/>
        <w:textAlignment w:val="baseline"/>
        <w:rPr>
          <w:rStyle w:val="normaltextrun"/>
          <w:rFonts w:eastAsiaTheme="majorEastAsia"/>
        </w:rPr>
      </w:pPr>
    </w:p>
    <w:p w:rsidRPr="00AA3CA2" w:rsidR="005C7136" w:rsidP="0058723E" w:rsidRDefault="005C7136" w14:paraId="0B3BF40C" w14:textId="77777777">
      <w:pPr>
        <w:pStyle w:val="paragraph"/>
        <w:spacing w:before="0" w:beforeAutospacing="0" w:after="0" w:afterAutospacing="0"/>
        <w:jc w:val="both"/>
        <w:textAlignment w:val="baseline"/>
      </w:pPr>
      <w:r w:rsidRPr="00AA3CA2">
        <w:rPr>
          <w:rStyle w:val="normaltextrun"/>
          <w:rFonts w:eastAsiaTheme="majorEastAsia"/>
        </w:rPr>
        <w:t>Metsaseaduses tehakse järgmised muudatused:</w:t>
      </w:r>
    </w:p>
    <w:p w:rsidRPr="00AA3CA2" w:rsidR="005C7136" w:rsidP="0058723E" w:rsidRDefault="005C7136" w14:paraId="160E18D3" w14:textId="77777777">
      <w:pPr>
        <w:pStyle w:val="paragraph"/>
        <w:spacing w:before="0" w:beforeAutospacing="0" w:after="0" w:afterAutospacing="0"/>
        <w:jc w:val="both"/>
        <w:textAlignment w:val="baseline"/>
        <w:rPr>
          <w:rStyle w:val="normaltextrun"/>
          <w:rFonts w:eastAsiaTheme="majorEastAsia"/>
        </w:rPr>
      </w:pPr>
    </w:p>
    <w:p w:rsidRPr="00AA3CA2" w:rsidR="00013A3C" w:rsidP="00013A3C" w:rsidRDefault="00013A3C" w14:paraId="4087DAE3" w14:textId="02EC9C21">
      <w:pPr>
        <w:pStyle w:val="paragraph"/>
        <w:spacing w:before="0" w:beforeAutospacing="0" w:after="0" w:afterAutospacing="0"/>
        <w:jc w:val="both"/>
        <w:textAlignment w:val="baseline"/>
        <w:rPr>
          <w:rFonts w:eastAsiaTheme="majorEastAsia"/>
        </w:rPr>
      </w:pPr>
      <w:r w:rsidRPr="00AA3CA2">
        <w:rPr>
          <w:rStyle w:val="normaltextrun"/>
          <w:rFonts w:eastAsiaTheme="majorEastAsia"/>
          <w:b/>
          <w:bCs/>
        </w:rPr>
        <w:t xml:space="preserve">1) </w:t>
      </w:r>
      <w:r w:rsidRPr="00AA3CA2">
        <w:rPr>
          <w:rStyle w:val="normaltextrun"/>
          <w:rFonts w:eastAsiaTheme="majorEastAsia"/>
        </w:rPr>
        <w:t>paragrahvi 2 lõi</w:t>
      </w:r>
      <w:r w:rsidRPr="00AA3CA2" w:rsidR="00E91FEB">
        <w:rPr>
          <w:rStyle w:val="normaltextrun"/>
          <w:rFonts w:eastAsiaTheme="majorEastAsia"/>
        </w:rPr>
        <w:t xml:space="preserve">kes </w:t>
      </w:r>
      <w:r w:rsidRPr="00AA3CA2">
        <w:rPr>
          <w:rStyle w:val="normaltextrun"/>
          <w:rFonts w:eastAsiaTheme="majorEastAsia"/>
        </w:rPr>
        <w:t xml:space="preserve">1 </w:t>
      </w:r>
      <w:r w:rsidRPr="00AA3CA2" w:rsidR="00DA672F">
        <w:rPr>
          <w:rStyle w:val="normaltextrun"/>
          <w:rFonts w:eastAsiaTheme="majorEastAsia"/>
        </w:rPr>
        <w:t>asendatakse sõna</w:t>
      </w:r>
      <w:r w:rsidRPr="00AA3CA2" w:rsidR="00E91FEB">
        <w:rPr>
          <w:rStyle w:val="normaltextrun"/>
          <w:rFonts w:eastAsiaTheme="majorEastAsia"/>
        </w:rPr>
        <w:t xml:space="preserve"> </w:t>
      </w:r>
      <w:r w:rsidRPr="00AA3CA2" w:rsidR="00DA672F">
        <w:rPr>
          <w:rStyle w:val="normaltextrun"/>
          <w:rFonts w:eastAsiaTheme="majorEastAsia"/>
        </w:rPr>
        <w:t>„säästev“ sõnaga „kestlik“</w:t>
      </w:r>
      <w:r w:rsidRPr="00AA3CA2" w:rsidR="00E114FD">
        <w:rPr>
          <w:rStyle w:val="normaltextrun"/>
          <w:rFonts w:eastAsiaTheme="majorEastAsia"/>
        </w:rPr>
        <w:t>;</w:t>
      </w:r>
    </w:p>
    <w:p w:rsidRPr="00AA3CA2" w:rsidR="00013A3C" w:rsidP="0058723E" w:rsidRDefault="00013A3C" w14:paraId="2EB78EC6" w14:textId="77777777">
      <w:pPr>
        <w:pStyle w:val="paragraph"/>
        <w:spacing w:before="0" w:beforeAutospacing="0" w:after="0" w:afterAutospacing="0"/>
        <w:jc w:val="both"/>
        <w:textAlignment w:val="baseline"/>
        <w:rPr>
          <w:rStyle w:val="normaltextrun"/>
          <w:rFonts w:eastAsiaTheme="majorEastAsia"/>
        </w:rPr>
      </w:pPr>
    </w:p>
    <w:p w:rsidRPr="00AA3CA2" w:rsidR="005C7136" w:rsidP="0058723E" w:rsidRDefault="00F03B0E" w14:paraId="35DB0D6D" w14:textId="30510984">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b/>
          <w:bCs/>
        </w:rPr>
        <w:t>2</w:t>
      </w:r>
      <w:r w:rsidRPr="00AA3CA2" w:rsidR="005C7136">
        <w:rPr>
          <w:rStyle w:val="normaltextrun"/>
          <w:rFonts w:eastAsiaTheme="majorEastAsia"/>
          <w:b/>
          <w:bCs/>
        </w:rPr>
        <w:t xml:space="preserve">) </w:t>
      </w:r>
      <w:r w:rsidRPr="00AA3CA2" w:rsidR="005C7136">
        <w:rPr>
          <w:rStyle w:val="normaltextrun"/>
          <w:rFonts w:eastAsiaTheme="majorEastAsia"/>
        </w:rPr>
        <w:t>paragrahvi 2 lõige 2 muudetakse ja sõnastatakse järgmiselt:</w:t>
      </w:r>
    </w:p>
    <w:p w:rsidRPr="00AA3CA2" w:rsidR="005C7136" w:rsidP="622932D2" w:rsidRDefault="2EF42B05" w14:paraId="2F9EDFF9" w14:textId="4CC479B3">
      <w:pPr>
        <w:spacing w:after="0" w:line="240" w:lineRule="auto"/>
        <w:jc w:val="both"/>
        <w:textAlignment w:val="baseline"/>
        <w:rPr>
          <w:rFonts w:ascii="Times New Roman" w:hAnsi="Times New Roman" w:eastAsia="Aptos" w:cs="Times New Roman"/>
          <w:sz w:val="24"/>
          <w:szCs w:val="24"/>
        </w:rPr>
      </w:pPr>
      <w:r w:rsidRPr="00AA3CA2">
        <w:rPr>
          <w:rFonts w:ascii="Times New Roman" w:hAnsi="Times New Roman" w:eastAsia="Aptos" w:cs="Times New Roman"/>
          <w:sz w:val="24"/>
          <w:szCs w:val="24"/>
        </w:rPr>
        <w:t xml:space="preserve">„(2) Metsa majandamine on kestlik, kui see tagab elustiku mitmekesisuse, metsa tootlikkuse, uuenemisvõime ja elujõulisuse ning loob ökoloogilisi, majanduslikke, sotsiaalseid ja kultuurilisi vajadusi rahuldava mitmekülgse metsakasutuse võimaluse ning aitab </w:t>
      </w:r>
      <w:r w:rsidRPr="00AA3CA2" w:rsidR="007D58A3">
        <w:rPr>
          <w:rFonts w:ascii="Times New Roman" w:hAnsi="Times New Roman" w:eastAsia="Aptos" w:cs="Times New Roman"/>
          <w:sz w:val="24"/>
          <w:szCs w:val="24"/>
        </w:rPr>
        <w:t xml:space="preserve">leevendada </w:t>
      </w:r>
      <w:r w:rsidRPr="00AA3CA2">
        <w:rPr>
          <w:rFonts w:ascii="Times New Roman" w:hAnsi="Times New Roman" w:eastAsia="Aptos" w:cs="Times New Roman"/>
          <w:sz w:val="24"/>
          <w:szCs w:val="24"/>
        </w:rPr>
        <w:t>kliimamuutuse mõju</w:t>
      </w:r>
      <w:r w:rsidRPr="00AA3CA2" w:rsidR="007D58A3">
        <w:rPr>
          <w:rFonts w:ascii="Times New Roman" w:hAnsi="Times New Roman" w:eastAsia="Aptos" w:cs="Times New Roman"/>
          <w:sz w:val="24"/>
          <w:szCs w:val="24"/>
        </w:rPr>
        <w:t>sid</w:t>
      </w:r>
      <w:r w:rsidRPr="00AA3CA2">
        <w:rPr>
          <w:rFonts w:ascii="Times New Roman" w:hAnsi="Times New Roman" w:eastAsia="Aptos" w:cs="Times New Roman"/>
          <w:sz w:val="24"/>
          <w:szCs w:val="24"/>
        </w:rPr>
        <w:t xml:space="preserve"> ja nendega kohane</w:t>
      </w:r>
      <w:r w:rsidRPr="00AA3CA2" w:rsidR="007D58A3">
        <w:rPr>
          <w:rFonts w:ascii="Times New Roman" w:hAnsi="Times New Roman" w:eastAsia="Aptos" w:cs="Times New Roman"/>
          <w:sz w:val="24"/>
          <w:szCs w:val="24"/>
        </w:rPr>
        <w:t>da</w:t>
      </w:r>
      <w:r w:rsidRPr="00AA3CA2">
        <w:rPr>
          <w:rFonts w:ascii="Times New Roman" w:hAnsi="Times New Roman" w:eastAsia="Aptos" w:cs="Times New Roman"/>
          <w:sz w:val="24"/>
          <w:szCs w:val="24"/>
        </w:rPr>
        <w:t>.“</w:t>
      </w:r>
      <w:r w:rsidRPr="00AA3CA2" w:rsidR="39DDFCDB">
        <w:rPr>
          <w:rFonts w:ascii="Times New Roman" w:hAnsi="Times New Roman" w:eastAsia="Aptos" w:cs="Times New Roman"/>
          <w:sz w:val="24"/>
          <w:szCs w:val="24"/>
        </w:rPr>
        <w:t>;</w:t>
      </w:r>
    </w:p>
    <w:p w:rsidRPr="00AA3CA2" w:rsidR="00CC1FDB" w:rsidP="00AF36C7" w:rsidRDefault="00CC1FDB" w14:paraId="31058DC5" w14:textId="77777777">
      <w:pPr>
        <w:spacing w:after="0" w:line="240" w:lineRule="auto"/>
        <w:jc w:val="both"/>
        <w:textAlignment w:val="baseline"/>
        <w:rPr>
          <w:rFonts w:ascii="Times New Roman" w:hAnsi="Times New Roman" w:eastAsia="Aptos" w:cs="Times New Roman"/>
          <w:b/>
          <w:bCs/>
          <w:sz w:val="24"/>
          <w:szCs w:val="24"/>
        </w:rPr>
      </w:pPr>
    </w:p>
    <w:p w:rsidRPr="00AA3CA2" w:rsidR="00AF36C7" w:rsidP="00AF36C7" w:rsidRDefault="00AF36C7" w14:paraId="704AE4EC" w14:textId="3FAB7DCA">
      <w:pPr>
        <w:spacing w:after="0" w:line="240" w:lineRule="auto"/>
        <w:jc w:val="both"/>
        <w:textAlignment w:val="baseline"/>
        <w:rPr>
          <w:rFonts w:ascii="Times New Roman" w:hAnsi="Times New Roman" w:eastAsia="Aptos" w:cs="Times New Roman"/>
          <w:sz w:val="24"/>
          <w:szCs w:val="24"/>
        </w:rPr>
      </w:pPr>
      <w:r w:rsidRPr="00AA3CA2">
        <w:rPr>
          <w:rFonts w:ascii="Times New Roman" w:hAnsi="Times New Roman" w:eastAsia="Aptos" w:cs="Times New Roman"/>
          <w:b/>
          <w:bCs/>
          <w:sz w:val="24"/>
          <w:szCs w:val="24"/>
        </w:rPr>
        <w:t>3)</w:t>
      </w:r>
      <w:r w:rsidRPr="00AA3CA2">
        <w:rPr>
          <w:rFonts w:ascii="Times New Roman" w:hAnsi="Times New Roman" w:eastAsia="Aptos" w:cs="Times New Roman"/>
          <w:sz w:val="24"/>
          <w:szCs w:val="24"/>
        </w:rPr>
        <w:t xml:space="preserve"> paragrahvi 2 täiendatakse lõigetega 3 ja 4 järgmises sõnastuses:</w:t>
      </w:r>
    </w:p>
    <w:p w:rsidRPr="00AA3CA2" w:rsidR="00AF36C7" w:rsidP="00AF36C7" w:rsidRDefault="00AF36C7" w14:paraId="36B523C5" w14:textId="137C8A42">
      <w:pPr>
        <w:spacing w:after="0" w:line="240" w:lineRule="auto"/>
        <w:jc w:val="both"/>
        <w:textAlignment w:val="baseline"/>
        <w:rPr>
          <w:rFonts w:ascii="Times New Roman" w:hAnsi="Times New Roman" w:eastAsia="Aptos" w:cs="Times New Roman"/>
          <w:sz w:val="24"/>
          <w:szCs w:val="24"/>
        </w:rPr>
      </w:pPr>
      <w:r w:rsidRPr="00AA3CA2">
        <w:rPr>
          <w:rFonts w:ascii="Times New Roman" w:hAnsi="Times New Roman" w:eastAsia="Aptos" w:cs="Times New Roman"/>
          <w:sz w:val="24"/>
          <w:szCs w:val="24"/>
        </w:rPr>
        <w:t>„(3)</w:t>
      </w:r>
      <w:r w:rsidR="0051381C">
        <w:rPr>
          <w:rFonts w:ascii="Times New Roman" w:hAnsi="Times New Roman" w:eastAsia="Aptos" w:cs="Times New Roman"/>
          <w:sz w:val="24"/>
          <w:szCs w:val="24"/>
        </w:rPr>
        <w:t> </w:t>
      </w:r>
      <w:r w:rsidRPr="00AA3CA2">
        <w:rPr>
          <w:rFonts w:ascii="Times New Roman" w:hAnsi="Times New Roman" w:eastAsia="Aptos" w:cs="Times New Roman"/>
          <w:sz w:val="24"/>
          <w:szCs w:val="24"/>
        </w:rPr>
        <w:t>Käesoleva seaduse eesmärkide täitmiseks tagatakse majandusmetsade osakaal 70 protsendil metsamaast</w:t>
      </w:r>
      <w:r w:rsidR="00526EA1">
        <w:rPr>
          <w:rFonts w:ascii="Times New Roman" w:hAnsi="Times New Roman" w:eastAsia="Aptos" w:cs="Times New Roman"/>
          <w:sz w:val="24"/>
          <w:szCs w:val="24"/>
        </w:rPr>
        <w:t xml:space="preserve">, arvestades </w:t>
      </w:r>
      <w:r w:rsidR="00EF6BB5">
        <w:rPr>
          <w:rFonts w:ascii="Times New Roman" w:hAnsi="Times New Roman" w:eastAsia="Aptos" w:cs="Times New Roman"/>
          <w:sz w:val="24"/>
          <w:szCs w:val="24"/>
        </w:rPr>
        <w:t>osakaalu ar</w:t>
      </w:r>
      <w:r w:rsidR="00A37B98">
        <w:rPr>
          <w:rFonts w:ascii="Times New Roman" w:hAnsi="Times New Roman" w:eastAsia="Aptos" w:cs="Times New Roman"/>
          <w:sz w:val="24"/>
          <w:szCs w:val="24"/>
        </w:rPr>
        <w:t>v</w:t>
      </w:r>
      <w:r w:rsidR="00EF6BB5">
        <w:rPr>
          <w:rFonts w:ascii="Times New Roman" w:hAnsi="Times New Roman" w:eastAsia="Aptos" w:cs="Times New Roman"/>
          <w:sz w:val="24"/>
          <w:szCs w:val="24"/>
        </w:rPr>
        <w:t xml:space="preserve">utamisel </w:t>
      </w:r>
      <w:r w:rsidR="00A37B98">
        <w:rPr>
          <w:rFonts w:ascii="Times New Roman" w:hAnsi="Times New Roman" w:eastAsia="Aptos" w:cs="Times New Roman"/>
          <w:sz w:val="24"/>
          <w:szCs w:val="24"/>
        </w:rPr>
        <w:t>paindlikkust</w:t>
      </w:r>
      <w:r w:rsidR="00EF6BB5">
        <w:rPr>
          <w:rFonts w:ascii="Times New Roman" w:hAnsi="Times New Roman" w:eastAsia="Aptos" w:cs="Times New Roman"/>
          <w:sz w:val="24"/>
          <w:szCs w:val="24"/>
        </w:rPr>
        <w:t xml:space="preserve"> </w:t>
      </w:r>
      <w:r w:rsidR="00526EA1">
        <w:rPr>
          <w:rFonts w:ascii="Times New Roman" w:hAnsi="Times New Roman" w:eastAsia="Aptos" w:cs="Times New Roman"/>
          <w:sz w:val="24"/>
          <w:szCs w:val="24"/>
        </w:rPr>
        <w:t xml:space="preserve">ühe protsendi </w:t>
      </w:r>
      <w:r w:rsidR="00A37B98">
        <w:rPr>
          <w:rFonts w:ascii="Times New Roman" w:hAnsi="Times New Roman" w:eastAsia="Aptos" w:cs="Times New Roman"/>
          <w:sz w:val="24"/>
          <w:szCs w:val="24"/>
        </w:rPr>
        <w:t>ulatuses</w:t>
      </w:r>
      <w:r w:rsidRPr="00AA3CA2">
        <w:rPr>
          <w:rFonts w:ascii="Times New Roman" w:hAnsi="Times New Roman" w:eastAsia="Aptos" w:cs="Times New Roman"/>
          <w:sz w:val="24"/>
          <w:szCs w:val="24"/>
        </w:rPr>
        <w:t>.</w:t>
      </w:r>
    </w:p>
    <w:p w:rsidRPr="00AA3CA2" w:rsidR="002D6C69" w:rsidP="00AF36C7" w:rsidRDefault="002D6C69" w14:paraId="05029726" w14:textId="77777777">
      <w:pPr>
        <w:spacing w:after="0" w:line="240" w:lineRule="auto"/>
        <w:jc w:val="both"/>
        <w:textAlignment w:val="baseline"/>
        <w:rPr>
          <w:rFonts w:ascii="Times New Roman" w:hAnsi="Times New Roman" w:eastAsia="Aptos" w:cs="Times New Roman"/>
          <w:sz w:val="24"/>
          <w:szCs w:val="24"/>
        </w:rPr>
      </w:pPr>
    </w:p>
    <w:p w:rsidRPr="00AA3CA2" w:rsidR="00AF36C7" w:rsidP="00AF36C7" w:rsidRDefault="00AF36C7" w14:paraId="105F7D4F" w14:textId="43E32DCC">
      <w:pPr>
        <w:spacing w:after="0" w:line="240" w:lineRule="auto"/>
        <w:jc w:val="both"/>
        <w:textAlignment w:val="baseline"/>
        <w:rPr>
          <w:rFonts w:ascii="Times New Roman" w:hAnsi="Times New Roman" w:eastAsia="Aptos" w:cs="Times New Roman"/>
          <w:sz w:val="24"/>
          <w:szCs w:val="24"/>
        </w:rPr>
      </w:pPr>
      <w:r w:rsidRPr="00AA3CA2">
        <w:rPr>
          <w:rFonts w:ascii="Times New Roman" w:hAnsi="Times New Roman" w:eastAsia="Aptos" w:cs="Times New Roman"/>
          <w:sz w:val="24"/>
          <w:szCs w:val="24"/>
        </w:rPr>
        <w:t>(4) Käesoleva paragrahvi lõikes 3 nimetatud majandusmetsade hulka mittekuuluvate alade loetelu, majandusmetsa osakaalu arvutamise ja selle rakendamise metoodika kehtestab Vabariigi Valitsus määrusega.“</w:t>
      </w:r>
      <w:r w:rsidRPr="00AA3CA2" w:rsidR="005C633D">
        <w:rPr>
          <w:rFonts w:ascii="Times New Roman" w:hAnsi="Times New Roman" w:eastAsia="Aptos" w:cs="Times New Roman"/>
          <w:sz w:val="24"/>
          <w:szCs w:val="24"/>
        </w:rPr>
        <w:t>;</w:t>
      </w:r>
    </w:p>
    <w:p w:rsidRPr="00AA3CA2" w:rsidR="0058723E" w:rsidP="622932D2" w:rsidRDefault="0058723E" w14:paraId="67A65C16" w14:textId="77777777">
      <w:pPr>
        <w:spacing w:after="0" w:line="240" w:lineRule="auto"/>
        <w:jc w:val="both"/>
        <w:textAlignment w:val="baseline"/>
        <w:rPr>
          <w:rFonts w:ascii="Times New Roman" w:hAnsi="Times New Roman" w:eastAsia="Aptos" w:cs="Times New Roman"/>
          <w:sz w:val="24"/>
          <w:szCs w:val="24"/>
        </w:rPr>
      </w:pPr>
    </w:p>
    <w:p w:rsidRPr="00AA3CA2" w:rsidR="005C7136" w:rsidP="0058723E" w:rsidRDefault="001A23FC" w14:paraId="79AEFF2A" w14:textId="08431A2D">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b/>
          <w:bCs/>
        </w:rPr>
        <w:t>4</w:t>
      </w:r>
      <w:r w:rsidRPr="00AA3CA2" w:rsidR="005C7136">
        <w:rPr>
          <w:rStyle w:val="normaltextrun"/>
          <w:rFonts w:eastAsiaTheme="majorEastAsia"/>
          <w:b/>
          <w:bCs/>
        </w:rPr>
        <w:t>)</w:t>
      </w:r>
      <w:r w:rsidRPr="00AA3CA2" w:rsidR="005C7136">
        <w:rPr>
          <w:rStyle w:val="normaltextrun"/>
          <w:rFonts w:eastAsiaTheme="majorEastAsia"/>
        </w:rPr>
        <w:t xml:space="preserve"> paragrahvi 3 lõige 1 muudetakse ja sõnastatakse järgmiselt:</w:t>
      </w:r>
    </w:p>
    <w:p w:rsidRPr="00AA3CA2" w:rsidR="005C7136" w:rsidP="0058723E" w:rsidRDefault="005C7136" w14:paraId="497FDEE0" w14:textId="77777777">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„(1) Mets on ökosüsteem, mis koosneb metsamaast ja sealsest elustikust.“;</w:t>
      </w:r>
    </w:p>
    <w:p w:rsidRPr="00AA3CA2" w:rsidR="005C7136" w:rsidP="0058723E" w:rsidRDefault="005C7136" w14:paraId="5514CA7C" w14:textId="77777777">
      <w:pPr>
        <w:pStyle w:val="paragraph"/>
        <w:spacing w:before="0" w:beforeAutospacing="0" w:after="0" w:afterAutospacing="0"/>
        <w:jc w:val="both"/>
        <w:textAlignment w:val="baseline"/>
        <w:rPr>
          <w:rStyle w:val="normaltextrun"/>
          <w:rFonts w:eastAsiaTheme="majorEastAsia"/>
        </w:rPr>
      </w:pPr>
    </w:p>
    <w:p w:rsidRPr="00AA3CA2" w:rsidR="005C7136" w:rsidP="0058723E" w:rsidRDefault="00043A34" w14:paraId="19A8DB14" w14:textId="05C93326">
      <w:pPr>
        <w:pStyle w:val="paragraph"/>
        <w:spacing w:before="0" w:beforeAutospacing="0" w:after="0" w:afterAutospacing="0"/>
        <w:jc w:val="both"/>
        <w:textAlignment w:val="baseline"/>
      </w:pPr>
      <w:r w:rsidRPr="00AA3CA2">
        <w:rPr>
          <w:rStyle w:val="normaltextrun"/>
          <w:rFonts w:eastAsiaTheme="majorEastAsia"/>
          <w:b/>
          <w:bCs/>
        </w:rPr>
        <w:t>5</w:t>
      </w:r>
      <w:r w:rsidRPr="00AA3CA2" w:rsidR="005C7136">
        <w:rPr>
          <w:rStyle w:val="normaltextrun"/>
          <w:rFonts w:eastAsiaTheme="majorEastAsia"/>
          <w:b/>
          <w:bCs/>
        </w:rPr>
        <w:t>)</w:t>
      </w:r>
      <w:r w:rsidRPr="00AA3CA2" w:rsidR="005C7136">
        <w:rPr>
          <w:rStyle w:val="normaltextrun"/>
          <w:rFonts w:eastAsiaTheme="majorEastAsia"/>
        </w:rPr>
        <w:t xml:space="preserve"> paragrahvi 3 lõige 4 muudetakse ja sõnastatakse järgmiselt:</w:t>
      </w:r>
    </w:p>
    <w:p w:rsidRPr="00AA3CA2" w:rsidR="005C7136" w:rsidP="0058723E" w:rsidRDefault="005C7136" w14:paraId="7DE9548B" w14:textId="5FB7A888">
      <w:pPr>
        <w:pStyle w:val="paragraph"/>
        <w:spacing w:before="0" w:beforeAutospacing="0" w:after="0" w:afterAutospacing="0"/>
        <w:jc w:val="both"/>
        <w:textAlignment w:val="baseline"/>
      </w:pPr>
      <w:r w:rsidRPr="00AA3CA2">
        <w:rPr>
          <w:rStyle w:val="normaltextrun"/>
          <w:rFonts w:eastAsiaTheme="majorEastAsia"/>
        </w:rPr>
        <w:t>„(4)</w:t>
      </w:r>
      <w:r w:rsidR="00A81445">
        <w:rPr>
          <w:rStyle w:val="normaltextrun"/>
          <w:rFonts w:eastAsiaTheme="majorEastAsia"/>
        </w:rPr>
        <w:t> </w:t>
      </w:r>
      <w:r w:rsidRPr="00AA3CA2">
        <w:rPr>
          <w:rStyle w:val="normaltextrun"/>
          <w:rFonts w:eastAsiaTheme="majorEastAsia"/>
        </w:rPr>
        <w:t xml:space="preserve">Puu- ja põõsaistandik (edaspidi </w:t>
      </w:r>
      <w:r w:rsidRPr="00AA3CA2">
        <w:rPr>
          <w:rStyle w:val="normaltextrun"/>
          <w:rFonts w:eastAsiaTheme="majorEastAsia"/>
          <w:i/>
          <w:iCs/>
        </w:rPr>
        <w:t>istandik</w:t>
      </w:r>
      <w:r w:rsidRPr="00AA3CA2">
        <w:rPr>
          <w:rStyle w:val="normaltextrun"/>
          <w:rFonts w:eastAsiaTheme="majorEastAsia"/>
        </w:rPr>
        <w:t>) käesoleva seaduse tähenduses on mittemetsamaale puude ja põõsaste intensiivseks kasvatamiseks rajatud kasvuala, mis on kantud</w:t>
      </w:r>
      <w:r w:rsidRPr="00AA3CA2" w:rsidR="00FB3CF0">
        <w:rPr>
          <w:rStyle w:val="normaltextrun"/>
          <w:rFonts w:eastAsiaTheme="majorEastAsia"/>
        </w:rPr>
        <w:t xml:space="preserve"> </w:t>
      </w:r>
      <w:r w:rsidRPr="00AA3CA2" w:rsidR="00D81AE2">
        <w:rPr>
          <w:rStyle w:val="normaltextrun"/>
          <w:rFonts w:eastAsiaTheme="majorEastAsia"/>
        </w:rPr>
        <w:t xml:space="preserve">käesoleva seaduse </w:t>
      </w:r>
      <w:r w:rsidRPr="00AA3CA2" w:rsidR="007D58A3">
        <w:rPr>
          <w:rStyle w:val="normaltextrun"/>
        </w:rPr>
        <w:t>§</w:t>
      </w:r>
      <w:r w:rsidRPr="00AA3CA2" w:rsidR="007D58A3">
        <w:rPr>
          <w:rStyle w:val="normaltextrun"/>
          <w:rFonts w:eastAsiaTheme="majorEastAsia"/>
        </w:rPr>
        <w:t>-</w:t>
      </w:r>
      <w:r w:rsidRPr="00AA3CA2" w:rsidR="00394E08">
        <w:rPr>
          <w:rStyle w:val="normaltextrun"/>
          <w:rFonts w:eastAsiaTheme="majorEastAsia"/>
        </w:rPr>
        <w:t>s 9 nimetatud registrisse</w:t>
      </w:r>
      <w:r w:rsidRPr="00AA3CA2">
        <w:rPr>
          <w:rStyle w:val="normaltextrun"/>
          <w:rFonts w:eastAsiaTheme="majorEastAsia"/>
        </w:rPr>
        <w:t>.“;</w:t>
      </w:r>
    </w:p>
    <w:p w:rsidRPr="00AA3CA2" w:rsidR="005C7136" w:rsidP="0058723E" w:rsidRDefault="005C7136" w14:paraId="7B5D673B" w14:textId="77EB68DF">
      <w:pPr>
        <w:pStyle w:val="paragraph"/>
        <w:spacing w:before="0" w:beforeAutospacing="0" w:after="0" w:afterAutospacing="0"/>
        <w:jc w:val="both"/>
        <w:textAlignment w:val="baseline"/>
        <w:rPr>
          <w:rStyle w:val="normaltextrun"/>
          <w:rFonts w:eastAsiaTheme="majorEastAsia"/>
        </w:rPr>
      </w:pPr>
    </w:p>
    <w:p w:rsidRPr="00AA3CA2" w:rsidR="005C7136" w:rsidP="0058723E" w:rsidRDefault="004E0B2D" w14:paraId="494E43AF" w14:textId="4DCBBCBD">
      <w:pPr>
        <w:pStyle w:val="paragraph"/>
        <w:spacing w:before="0" w:beforeAutospacing="0" w:after="0" w:afterAutospacing="0"/>
        <w:jc w:val="both"/>
        <w:textAlignment w:val="baseline"/>
      </w:pPr>
      <w:r w:rsidRPr="00AA3CA2">
        <w:rPr>
          <w:rStyle w:val="normaltextrun"/>
          <w:rFonts w:eastAsiaTheme="majorEastAsia"/>
          <w:b/>
          <w:bCs/>
        </w:rPr>
        <w:t>6</w:t>
      </w:r>
      <w:r w:rsidRPr="00AA3CA2" w:rsidR="005C7136">
        <w:rPr>
          <w:rStyle w:val="normaltextrun"/>
          <w:rFonts w:eastAsiaTheme="majorEastAsia"/>
          <w:b/>
          <w:bCs/>
        </w:rPr>
        <w:t>)</w:t>
      </w:r>
      <w:r w:rsidRPr="00AA3CA2" w:rsidR="005C7136">
        <w:rPr>
          <w:rStyle w:val="normaltextrun"/>
          <w:rFonts w:eastAsiaTheme="majorEastAsia"/>
        </w:rPr>
        <w:t xml:space="preserve"> seadus</w:t>
      </w:r>
      <w:r w:rsidRPr="00AA3CA2" w:rsidR="0058723E">
        <w:rPr>
          <w:rStyle w:val="normaltextrun"/>
          <w:rFonts w:eastAsiaTheme="majorEastAsia"/>
        </w:rPr>
        <w:t>t</w:t>
      </w:r>
      <w:r w:rsidRPr="00AA3CA2" w:rsidR="005C7136">
        <w:rPr>
          <w:rStyle w:val="normaltextrun"/>
          <w:rFonts w:eastAsiaTheme="majorEastAsia"/>
        </w:rPr>
        <w:t xml:space="preserve"> täiendatakse §-ga 3¹ järgmises sõnastuses:</w:t>
      </w:r>
    </w:p>
    <w:p w:rsidRPr="00AA3CA2" w:rsidR="005C7136" w:rsidP="0058723E" w:rsidRDefault="005C7136" w14:paraId="158FAD84" w14:textId="32055A7B">
      <w:pPr>
        <w:pStyle w:val="paragraph"/>
        <w:spacing w:before="0" w:beforeAutospacing="0" w:after="0" w:afterAutospacing="0"/>
        <w:jc w:val="both"/>
        <w:textAlignment w:val="baseline"/>
        <w:rPr>
          <w:rStyle w:val="normaltextrun"/>
          <w:rFonts w:eastAsiaTheme="majorEastAsia"/>
        </w:rPr>
      </w:pPr>
      <w:r w:rsidRPr="00AA3CA2">
        <w:rPr>
          <w:rStyle w:val="normaltextrun"/>
          <w:b/>
          <w:bCs/>
        </w:rPr>
        <w:t>„§ 3¹</w:t>
      </w:r>
      <w:r w:rsidRPr="00AA3CA2">
        <w:rPr>
          <w:rStyle w:val="normaltextrun"/>
          <w:rFonts w:eastAsiaTheme="majorEastAsia"/>
          <w:b/>
          <w:bCs/>
        </w:rPr>
        <w:t>.</w:t>
      </w:r>
      <w:r w:rsidRPr="00AA3CA2">
        <w:rPr>
          <w:rStyle w:val="normaltextrun"/>
          <w:b/>
          <w:bCs/>
        </w:rPr>
        <w:t xml:space="preserve"> Istandiku rajamine ja majandamine</w:t>
      </w:r>
    </w:p>
    <w:p w:rsidRPr="00AA3CA2" w:rsidR="005C7136" w:rsidP="0058723E" w:rsidRDefault="005C7136" w14:paraId="5DC1D9F7" w14:textId="77777777">
      <w:pPr>
        <w:pStyle w:val="paragraph"/>
        <w:spacing w:before="0" w:beforeAutospacing="0" w:after="0" w:afterAutospacing="0"/>
        <w:jc w:val="both"/>
        <w:textAlignment w:val="baseline"/>
        <w:rPr>
          <w:rStyle w:val="normaltextrun"/>
          <w:rFonts w:eastAsiaTheme="majorEastAsia"/>
        </w:rPr>
      </w:pPr>
    </w:p>
    <w:p w:rsidRPr="00AA3CA2" w:rsidR="005C7136" w:rsidP="0058723E" w:rsidRDefault="005C7136" w14:paraId="065C26DC" w14:textId="1C147821">
      <w:pPr>
        <w:pStyle w:val="paragraph"/>
        <w:spacing w:before="0" w:beforeAutospacing="0" w:after="0" w:afterAutospacing="0"/>
        <w:jc w:val="both"/>
        <w:textAlignment w:val="baseline"/>
        <w:rPr>
          <w:rStyle w:val="normaltextrun"/>
          <w:rFonts w:eastAsiaTheme="majorEastAsia"/>
        </w:rPr>
      </w:pPr>
      <w:r w:rsidRPr="00AA3CA2">
        <w:t>(1) Mittemetsamaale</w:t>
      </w:r>
      <w:r w:rsidRPr="00AA3CA2">
        <w:rPr>
          <w:rStyle w:val="normaltextrun"/>
          <w:rFonts w:eastAsiaTheme="majorEastAsia"/>
        </w:rPr>
        <w:t xml:space="preserve"> rajatavat istandikku saab metsaregistrisse kanda</w:t>
      </w:r>
      <w:r w:rsidRPr="00AA3CA2" w:rsidR="75AF1227">
        <w:rPr>
          <w:rStyle w:val="normaltextrun"/>
          <w:rFonts w:eastAsiaTheme="majorEastAsia"/>
        </w:rPr>
        <w:t>,</w:t>
      </w:r>
      <w:r w:rsidRPr="00AA3CA2">
        <w:rPr>
          <w:rStyle w:val="normaltextrun"/>
          <w:rFonts w:eastAsiaTheme="majorEastAsia"/>
        </w:rPr>
        <w:t xml:space="preserve"> kui see asub maa-</w:t>
      </w:r>
      <w:commentRangeStart w:id="1"/>
      <w:r w:rsidRPr="00AA3CA2">
        <w:rPr>
          <w:rStyle w:val="normaltextrun"/>
          <w:rFonts w:eastAsiaTheme="majorEastAsia"/>
        </w:rPr>
        <w:t>alal</w:t>
      </w:r>
      <w:commentRangeEnd w:id="1"/>
      <w:r w:rsidR="00200240">
        <w:rPr>
          <w:rStyle w:val="Kommentaariviide"/>
          <w:rFonts w:asciiTheme="minorHAnsi" w:hAnsiTheme="minorHAnsi" w:eastAsiaTheme="minorHAnsi" w:cstheme="minorBidi"/>
          <w:kern w:val="2"/>
          <w:lang w:eastAsia="en-US"/>
          <w14:ligatures w14:val="standardContextual"/>
        </w:rPr>
        <w:commentReference w:id="1"/>
      </w:r>
      <w:r w:rsidRPr="00AA3CA2">
        <w:rPr>
          <w:rStyle w:val="normaltextrun"/>
          <w:rFonts w:eastAsiaTheme="majorEastAsia"/>
        </w:rPr>
        <w:t>, mis vastab järgmistele tingimustele:</w:t>
      </w:r>
    </w:p>
    <w:p w:rsidRPr="00AA3CA2" w:rsidR="005C7136" w:rsidP="0058723E" w:rsidRDefault="005C7136" w14:paraId="184B731B" w14:textId="24362F3F">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1)</w:t>
      </w:r>
      <w:r w:rsidRPr="00AA3CA2" w:rsidR="00684346">
        <w:rPr>
          <w:rStyle w:val="normaltextrun"/>
          <w:rFonts w:eastAsiaTheme="majorEastAsia"/>
        </w:rPr>
        <w:t> </w:t>
      </w:r>
      <w:r w:rsidRPr="00AA3CA2">
        <w:rPr>
          <w:rStyle w:val="normaltextrun"/>
          <w:rFonts w:eastAsiaTheme="majorEastAsia"/>
        </w:rPr>
        <w:t xml:space="preserve">maa-ala kohta ei ole </w:t>
      </w:r>
      <w:ins w:author="Aili Sandre - JUSTDIGI" w:date="2026-01-26T14:25:00Z" w16du:dateUtc="2026-01-26T12:25:00Z" w:id="2">
        <w:r w:rsidR="004146A2">
          <w:rPr>
            <w:rStyle w:val="normaltextrun"/>
            <w:rFonts w:eastAsiaTheme="majorEastAsia"/>
          </w:rPr>
          <w:t>eelneva</w:t>
        </w:r>
      </w:ins>
      <w:del w:author="Aili Sandre - JUSTDIGI" w:date="2026-01-26T14:25:00Z" w16du:dateUtc="2026-01-26T12:25:00Z" w:id="3">
        <w:r w:rsidRPr="00AA3CA2" w:rsidDel="004146A2">
          <w:rPr>
            <w:rStyle w:val="normaltextrun"/>
            <w:rFonts w:eastAsiaTheme="majorEastAsia"/>
          </w:rPr>
          <w:delText>viimase</w:delText>
        </w:r>
      </w:del>
      <w:r w:rsidRPr="00AA3CA2">
        <w:rPr>
          <w:rStyle w:val="normaltextrun"/>
          <w:rFonts w:eastAsiaTheme="majorEastAsia"/>
        </w:rPr>
        <w:t xml:space="preserve"> viie aasta jooksul makstud Euroopa Liidu ühise põllumajanduspoliitika rakendamise seaduse alusel toetust;</w:t>
      </w:r>
    </w:p>
    <w:p w:rsidRPr="00AA3CA2" w:rsidR="005C7136" w:rsidP="0058723E" w:rsidRDefault="005C7136" w14:paraId="0885F990" w14:textId="45FCCF4B">
      <w:pPr>
        <w:pStyle w:val="paragraph"/>
        <w:spacing w:before="0" w:beforeAutospacing="0" w:after="0" w:afterAutospacing="0"/>
        <w:jc w:val="both"/>
        <w:textAlignment w:val="baseline"/>
        <w:rPr>
          <w:rStyle w:val="normaltextrun"/>
          <w:rFonts w:eastAsiaTheme="majorEastAsia"/>
        </w:rPr>
      </w:pPr>
      <w:r w:rsidRPr="00AA3CA2">
        <w:t xml:space="preserve">2) </w:t>
      </w:r>
      <w:r w:rsidRPr="00AA3CA2">
        <w:rPr>
          <w:rStyle w:val="normaltextrun"/>
          <w:rFonts w:eastAsiaTheme="majorEastAsia"/>
        </w:rPr>
        <w:t xml:space="preserve">maa-ala ei ole Eesti looduse infosüsteemi kantud poollooduslike koosluste esinemisalana </w:t>
      </w:r>
      <w:r w:rsidRPr="00AA3CA2" w:rsidR="007D58A3">
        <w:rPr>
          <w:rStyle w:val="normaltextrun"/>
          <w:rFonts w:eastAsiaTheme="majorEastAsia"/>
        </w:rPr>
        <w:t>ega</w:t>
      </w:r>
      <w:r w:rsidRPr="00AA3CA2">
        <w:rPr>
          <w:rStyle w:val="normaltextrun"/>
          <w:rFonts w:eastAsiaTheme="majorEastAsia"/>
        </w:rPr>
        <w:t xml:space="preserve"> I ja II kategooria kaitsealuste liikide leiukohana;</w:t>
      </w:r>
    </w:p>
    <w:p w:rsidRPr="00AA3CA2" w:rsidR="005C7136" w:rsidP="0058723E" w:rsidRDefault="005C7136" w14:paraId="16C3C9FA" w14:textId="2B891EE7">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 xml:space="preserve">3) </w:t>
      </w:r>
      <w:r w:rsidRPr="00AA3CA2">
        <w:rPr>
          <w:rStyle w:val="ui-provider"/>
        </w:rPr>
        <w:t>maa-ala või maa-alal asuvat objekti ei ole loodusobjektina kaitse alla võetud;</w:t>
      </w:r>
    </w:p>
    <w:p w:rsidRPr="00AA3CA2" w:rsidR="005C7136" w:rsidP="0A87EA8C" w:rsidRDefault="005C7136" w14:paraId="70284C4A" w14:textId="19525878">
      <w:pPr>
        <w:pStyle w:val="paragraph"/>
        <w:spacing w:before="0" w:beforeAutospacing="0" w:after="0" w:afterAutospacing="0"/>
        <w:jc w:val="both"/>
        <w:textAlignment w:val="baseline"/>
        <w:rPr>
          <w:rStyle w:val="normaltextrun"/>
          <w:rFonts w:eastAsiaTheme="majorEastAsia"/>
        </w:rPr>
      </w:pPr>
      <w:r w:rsidRPr="0A87EA8C">
        <w:rPr>
          <w:rStyle w:val="normaltextrun"/>
          <w:rFonts w:eastAsiaTheme="majorEastAsia"/>
        </w:rPr>
        <w:t>4) maa-ala ei asu turvasmullal (M, S, R), lammimullal (AM), rannikumullal (Gr, Gr1, Mr) või eemaldatud rabamullal (TxR);</w:t>
      </w:r>
    </w:p>
    <w:p w:rsidRPr="00AA3CA2" w:rsidR="005C7136" w:rsidP="002C12EF" w:rsidRDefault="005C7136" w14:paraId="5503B63B" w14:textId="79C77D3F">
      <w:pPr>
        <w:spacing w:after="0" w:line="240" w:lineRule="auto"/>
        <w:jc w:val="both"/>
        <w:textAlignment w:val="baseline"/>
        <w:rPr>
          <w:rFonts w:ascii="Times New Roman" w:hAnsi="Times New Roman" w:eastAsia="Times New Roman" w:cs="Times New Roman"/>
          <w:sz w:val="24"/>
          <w:szCs w:val="24"/>
        </w:rPr>
      </w:pPr>
      <w:r w:rsidRPr="00AA3CA2">
        <w:rPr>
          <w:rFonts w:ascii="Times New Roman" w:hAnsi="Times New Roman" w:eastAsia="Times New Roman" w:cs="Times New Roman"/>
          <w:sz w:val="24"/>
          <w:szCs w:val="24"/>
        </w:rPr>
        <w:t xml:space="preserve">5) maa-ala ei ole väärtuslik maastik </w:t>
      </w:r>
      <w:r w:rsidRPr="00AA3CA2" w:rsidR="007D58A3">
        <w:rPr>
          <w:rFonts w:ascii="Times New Roman" w:hAnsi="Times New Roman" w:eastAsia="Times New Roman" w:cs="Times New Roman"/>
          <w:sz w:val="24"/>
          <w:szCs w:val="24"/>
        </w:rPr>
        <w:t>ega</w:t>
      </w:r>
      <w:r w:rsidRPr="00AA3CA2">
        <w:rPr>
          <w:rFonts w:ascii="Times New Roman" w:hAnsi="Times New Roman" w:eastAsia="Times New Roman" w:cs="Times New Roman"/>
          <w:sz w:val="24"/>
          <w:szCs w:val="24"/>
        </w:rPr>
        <w:t xml:space="preserve"> väärtuslik põllumajandusmaa;</w:t>
      </w:r>
    </w:p>
    <w:p w:rsidRPr="00AA3CA2" w:rsidR="005C7136" w:rsidP="002C12EF" w:rsidRDefault="005C7136" w14:paraId="0A72DF50" w14:textId="2DBA8A4D">
      <w:pPr>
        <w:spacing w:after="0" w:line="240" w:lineRule="auto"/>
        <w:jc w:val="both"/>
        <w:textAlignment w:val="baseline"/>
        <w:rPr>
          <w:rFonts w:ascii="Times New Roman" w:hAnsi="Times New Roman" w:eastAsia="Times New Roman" w:cs="Times New Roman"/>
          <w:sz w:val="24"/>
          <w:szCs w:val="24"/>
        </w:rPr>
      </w:pPr>
      <w:r w:rsidRPr="00AA3CA2">
        <w:rPr>
          <w:rFonts w:ascii="Times New Roman" w:hAnsi="Times New Roman" w:eastAsia="Times New Roman" w:cs="Times New Roman"/>
          <w:sz w:val="24"/>
          <w:szCs w:val="24"/>
        </w:rPr>
        <w:t>6)</w:t>
      </w:r>
      <w:r w:rsidRPr="00AA3CA2" w:rsidR="00D86843">
        <w:rPr>
          <w:rFonts w:ascii="Times New Roman" w:hAnsi="Times New Roman" w:eastAsia="Times New Roman" w:cs="Times New Roman"/>
          <w:sz w:val="24"/>
          <w:szCs w:val="24"/>
        </w:rPr>
        <w:t> </w:t>
      </w:r>
      <w:bookmarkStart w:name="_Hlk218696485" w:id="4"/>
      <w:r w:rsidRPr="002E0D3C" w:rsidR="002E0D3C">
        <w:rPr>
          <w:rFonts w:ascii="Times New Roman" w:hAnsi="Times New Roman" w:eastAsia="Times New Roman" w:cs="Times New Roman"/>
          <w:sz w:val="24"/>
          <w:szCs w:val="24"/>
        </w:rPr>
        <w:t>haritava maa või loodusliku rohumaa</w:t>
      </w:r>
      <w:r w:rsidR="002E0D3C">
        <w:rPr>
          <w:rFonts w:ascii="Times New Roman" w:hAnsi="Times New Roman" w:eastAsia="Times New Roman" w:cs="Times New Roman"/>
          <w:sz w:val="24"/>
          <w:szCs w:val="24"/>
        </w:rPr>
        <w:t xml:space="preserve"> </w:t>
      </w:r>
      <w:r w:rsidRPr="00AA3CA2">
        <w:rPr>
          <w:rFonts w:ascii="Times New Roman" w:hAnsi="Times New Roman" w:eastAsia="Times New Roman" w:cs="Times New Roman"/>
          <w:sz w:val="24"/>
          <w:szCs w:val="24"/>
        </w:rPr>
        <w:t>maa</w:t>
      </w:r>
      <w:bookmarkEnd w:id="4"/>
      <w:r w:rsidRPr="00AA3CA2">
        <w:rPr>
          <w:rFonts w:ascii="Times New Roman" w:hAnsi="Times New Roman" w:eastAsia="Times New Roman" w:cs="Times New Roman"/>
          <w:sz w:val="24"/>
          <w:szCs w:val="24"/>
        </w:rPr>
        <w:t>-ala kohta on tehtud inventuur, mille kohaselt ei loetud seda väärtuslikuks püsirohumaaks;</w:t>
      </w:r>
    </w:p>
    <w:p w:rsidRPr="00AA3CA2" w:rsidR="005C7136" w:rsidP="0058723E" w:rsidRDefault="005C7136" w14:paraId="73EDA66C" w14:textId="77777777">
      <w:pPr>
        <w:pStyle w:val="paragraph"/>
        <w:spacing w:before="0" w:beforeAutospacing="0" w:after="0" w:afterAutospacing="0"/>
        <w:jc w:val="both"/>
        <w:textAlignment w:val="baseline"/>
      </w:pPr>
      <w:r w:rsidRPr="00AA3CA2">
        <w:t>7) maa-ala ei ole drenaaži maa-ala.</w:t>
      </w:r>
    </w:p>
    <w:p w:rsidRPr="00AA3CA2" w:rsidR="005C7136" w:rsidP="0058723E" w:rsidRDefault="005C7136" w14:paraId="7F167D6F" w14:textId="77777777">
      <w:pPr>
        <w:pStyle w:val="paragraph"/>
        <w:spacing w:before="0" w:beforeAutospacing="0" w:after="0" w:afterAutospacing="0"/>
        <w:jc w:val="both"/>
        <w:textAlignment w:val="baseline"/>
      </w:pPr>
    </w:p>
    <w:p w:rsidRPr="00AA3CA2" w:rsidR="005C7136" w:rsidP="0058723E" w:rsidRDefault="005C7136" w14:paraId="1CD70370" w14:textId="18199BA8">
      <w:pPr>
        <w:pStyle w:val="paragraph"/>
        <w:spacing w:before="0" w:beforeAutospacing="0" w:after="0" w:afterAutospacing="0"/>
        <w:jc w:val="both"/>
        <w:textAlignment w:val="baseline"/>
      </w:pPr>
      <w:r w:rsidRPr="00AA3CA2">
        <w:lastRenderedPageBreak/>
        <w:t>(2)</w:t>
      </w:r>
      <w:r w:rsidRPr="00AA3CA2" w:rsidR="4A258365">
        <w:t xml:space="preserve"> </w:t>
      </w:r>
      <w:r w:rsidRPr="00AA3CA2">
        <w:t>Drenaaži maa-alale võib istandiku rajada ja metsaregistrisse kanda, kui Maa- ja Ruumiamet on andnud kooskõlastuse, et istandik ei kahjusta drenaaži ning istandiku rajamise tulemusena ei ole takistatud maaparandussüsteemi nõuetekohane toimimine.</w:t>
      </w:r>
    </w:p>
    <w:p w:rsidRPr="00AA3CA2" w:rsidR="00B3070B" w:rsidP="0058723E" w:rsidRDefault="00B3070B" w14:paraId="0743CE54" w14:textId="77777777">
      <w:pPr>
        <w:pStyle w:val="paragraph"/>
        <w:spacing w:before="0" w:beforeAutospacing="0" w:after="0" w:afterAutospacing="0"/>
        <w:jc w:val="both"/>
        <w:textAlignment w:val="baseline"/>
        <w:rPr>
          <w:rStyle w:val="normaltextrun"/>
          <w:rFonts w:eastAsiaTheme="majorEastAsia"/>
        </w:rPr>
      </w:pPr>
    </w:p>
    <w:p w:rsidRPr="00AA3CA2" w:rsidR="005C7136" w:rsidP="0058723E" w:rsidRDefault="005C7136" w14:paraId="57A893F4" w14:textId="21925E99">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w:t>
      </w:r>
      <w:r w:rsidRPr="00AA3CA2" w:rsidR="00861EAE">
        <w:rPr>
          <w:rStyle w:val="normaltextrun"/>
          <w:rFonts w:eastAsiaTheme="majorEastAsia"/>
        </w:rPr>
        <w:t>3</w:t>
      </w:r>
      <w:r w:rsidRPr="00AA3CA2">
        <w:rPr>
          <w:rStyle w:val="normaltextrun"/>
          <w:rFonts w:eastAsiaTheme="majorEastAsia"/>
        </w:rPr>
        <w:t xml:space="preserve">) Kui isik soovib istandiku rajada maa-alale, mille kohta ei ole tehtud käesoleva paragrahvi lõike 1 punktis 6 nimetatud inventuuri, peab </w:t>
      </w:r>
      <w:r w:rsidRPr="00AA3CA2" w:rsidR="29F0D554">
        <w:rPr>
          <w:rStyle w:val="normaltextrun"/>
          <w:rFonts w:eastAsiaTheme="majorEastAsia"/>
        </w:rPr>
        <w:t xml:space="preserve">ta </w:t>
      </w:r>
      <w:r w:rsidRPr="00AA3CA2">
        <w:rPr>
          <w:rStyle w:val="normaltextrun"/>
          <w:rFonts w:eastAsiaTheme="majorEastAsia"/>
        </w:rPr>
        <w:t>tellima eksperdilt hindamise, mis kinnitab, et maa-alal puuduvad väärtusliku püsirohumaa tunnused.</w:t>
      </w:r>
    </w:p>
    <w:p w:rsidRPr="00AA3CA2" w:rsidR="005C7136" w:rsidP="0058723E" w:rsidRDefault="005C7136" w14:paraId="7940E422" w14:textId="77777777">
      <w:pPr>
        <w:pStyle w:val="paragraph"/>
        <w:spacing w:before="0" w:beforeAutospacing="0" w:after="0" w:afterAutospacing="0"/>
        <w:jc w:val="both"/>
        <w:textAlignment w:val="baseline"/>
        <w:rPr>
          <w:rStyle w:val="normaltextrun"/>
          <w:rFonts w:eastAsiaTheme="majorEastAsia"/>
        </w:rPr>
      </w:pPr>
    </w:p>
    <w:p w:rsidRPr="00AA3CA2" w:rsidR="005C7136" w:rsidP="0058723E" w:rsidRDefault="005C7136" w14:paraId="081FB5E4" w14:textId="521AB672">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w:t>
      </w:r>
      <w:r w:rsidRPr="00AA3CA2" w:rsidR="00861EAE">
        <w:rPr>
          <w:rStyle w:val="normaltextrun"/>
          <w:rFonts w:eastAsiaTheme="majorEastAsia"/>
        </w:rPr>
        <w:t>4</w:t>
      </w:r>
      <w:r w:rsidRPr="00AA3CA2">
        <w:rPr>
          <w:rStyle w:val="normaltextrun"/>
          <w:rFonts w:eastAsiaTheme="majorEastAsia"/>
        </w:rPr>
        <w:t>) Istandike majandamisel</w:t>
      </w:r>
      <w:ins w:author="Aili Sandre - JUSTDIGI" w:date="2026-01-26T14:30:00Z" w16du:dateUtc="2026-01-26T12:30:00Z" w:id="5">
        <w:r w:rsidR="007842B8">
          <w:rPr>
            <w:rStyle w:val="normaltextrun"/>
            <w:rFonts w:eastAsiaTheme="majorEastAsia"/>
          </w:rPr>
          <w:t>e</w:t>
        </w:r>
      </w:ins>
      <w:r w:rsidRPr="00AA3CA2">
        <w:rPr>
          <w:rStyle w:val="normaltextrun"/>
          <w:rFonts w:eastAsiaTheme="majorEastAsia"/>
        </w:rPr>
        <w:t xml:space="preserve"> ei kohaldata käesolevas seaduses sätestatud nõudeid metsa majandamise kohta.</w:t>
      </w:r>
    </w:p>
    <w:p w:rsidRPr="00AA3CA2" w:rsidR="005C7136" w:rsidP="0058723E" w:rsidRDefault="005C7136" w14:paraId="43919BDB" w14:textId="77777777">
      <w:pPr>
        <w:pStyle w:val="paragraph"/>
        <w:spacing w:before="0" w:beforeAutospacing="0" w:after="0" w:afterAutospacing="0"/>
        <w:jc w:val="both"/>
        <w:textAlignment w:val="baseline"/>
        <w:rPr>
          <w:rStyle w:val="normaltextrun"/>
          <w:rFonts w:eastAsiaTheme="majorEastAsia"/>
        </w:rPr>
      </w:pPr>
    </w:p>
    <w:p w:rsidRPr="00AA3CA2" w:rsidR="005C7136" w:rsidP="3C8B3F06" w:rsidRDefault="005B0D8F" w14:paraId="1B95A77F" w14:textId="5F0A9BB6">
      <w:pPr>
        <w:spacing w:after="0" w:line="240" w:lineRule="auto"/>
        <w:jc w:val="both"/>
        <w:textAlignment w:val="baseline"/>
        <w:rPr>
          <w:rStyle w:val="normaltextrun"/>
          <w:rFonts w:ascii="Times New Roman" w:hAnsi="Times New Roman" w:cs="Times New Roman" w:eastAsiaTheme="majorEastAsia"/>
          <w:kern w:val="0"/>
          <w:sz w:val="24"/>
          <w:szCs w:val="24"/>
          <w:lang w:eastAsia="et-EE"/>
          <w14:ligatures w14:val="none"/>
        </w:rPr>
      </w:pPr>
      <w:r w:rsidRPr="007A5CF0">
        <w:rPr>
          <w:rStyle w:val="normaltextrun"/>
          <w:rFonts w:ascii="Times New Roman" w:hAnsi="Times New Roman" w:cs="Times New Roman" w:eastAsiaTheme="majorEastAsia"/>
          <w:sz w:val="24"/>
          <w:szCs w:val="24"/>
        </w:rPr>
        <w:t>(</w:t>
      </w:r>
      <w:r w:rsidRPr="007A5CF0" w:rsidR="00861EAE">
        <w:rPr>
          <w:rStyle w:val="normaltextrun"/>
          <w:rFonts w:ascii="Times New Roman" w:hAnsi="Times New Roman" w:cs="Times New Roman" w:eastAsiaTheme="majorEastAsia"/>
          <w:sz w:val="24"/>
          <w:szCs w:val="24"/>
        </w:rPr>
        <w:t>5</w:t>
      </w:r>
      <w:r w:rsidRPr="007A5CF0">
        <w:rPr>
          <w:rStyle w:val="normaltextrun"/>
          <w:rFonts w:ascii="Times New Roman" w:hAnsi="Times New Roman" w:cs="Times New Roman" w:eastAsiaTheme="majorEastAsia"/>
          <w:sz w:val="24"/>
          <w:szCs w:val="24"/>
        </w:rPr>
        <w:t xml:space="preserve">) </w:t>
      </w:r>
      <w:r w:rsidRPr="007A5CF0" w:rsidR="73EFC567">
        <w:rPr>
          <w:rFonts w:ascii="Times New Roman" w:hAnsi="Times New Roman" w:eastAsia="Times New Roman" w:cs="Times New Roman"/>
          <w:sz w:val="24"/>
          <w:szCs w:val="24"/>
        </w:rPr>
        <w:t>Valdkonna</w:t>
      </w:r>
      <w:r w:rsidRPr="00AA3CA2" w:rsidR="73EFC567">
        <w:rPr>
          <w:rFonts w:ascii="Times New Roman" w:hAnsi="Times New Roman" w:eastAsia="Times New Roman" w:cs="Times New Roman"/>
          <w:sz w:val="24"/>
          <w:szCs w:val="24"/>
        </w:rPr>
        <w:t xml:space="preserve"> eest vastutav minister kehtestab määrusega:</w:t>
      </w:r>
    </w:p>
    <w:p w:rsidRPr="00AA3CA2" w:rsidR="005C7136" w:rsidP="3C8B3F06" w:rsidRDefault="73EFC567" w14:paraId="009D5B71" w14:textId="79BDA14B">
      <w:pPr>
        <w:spacing w:after="0" w:line="240" w:lineRule="auto"/>
        <w:jc w:val="both"/>
        <w:textAlignment w:val="baseline"/>
        <w:rPr>
          <w:rFonts w:ascii="Times New Roman" w:hAnsi="Times New Roman" w:eastAsia="Times New Roman" w:cs="Times New Roman"/>
          <w:sz w:val="24"/>
          <w:szCs w:val="24"/>
        </w:rPr>
      </w:pPr>
      <w:r w:rsidRPr="00AA3CA2">
        <w:rPr>
          <w:rFonts w:ascii="Times New Roman" w:hAnsi="Times New Roman" w:eastAsia="Times New Roman" w:cs="Times New Roman"/>
          <w:sz w:val="24"/>
          <w:szCs w:val="24"/>
        </w:rPr>
        <w:t xml:space="preserve">1) </w:t>
      </w:r>
      <w:r w:rsidRPr="00AA3CA2" w:rsidR="2926D363">
        <w:rPr>
          <w:rFonts w:ascii="Times New Roman" w:hAnsi="Times New Roman" w:eastAsia="Times New Roman" w:cs="Times New Roman"/>
          <w:sz w:val="24"/>
          <w:szCs w:val="24"/>
        </w:rPr>
        <w:t>k</w:t>
      </w:r>
      <w:r w:rsidRPr="00AA3CA2" w:rsidR="18B5F468">
        <w:rPr>
          <w:rStyle w:val="normaltextrun"/>
          <w:rFonts w:ascii="Times New Roman" w:hAnsi="Times New Roman" w:eastAsia="Times New Roman" w:cs="Times New Roman"/>
          <w:sz w:val="24"/>
          <w:szCs w:val="24"/>
        </w:rPr>
        <w:t>äesoleva paragrahvi lõikes 1 sätestatud tingimustele vastavate istandikuks sobivate maa-alade ruumiandmed</w:t>
      </w:r>
      <w:r w:rsidRPr="00AA3CA2" w:rsidR="54D46C05">
        <w:rPr>
          <w:rStyle w:val="normaltextrun"/>
          <w:rFonts w:ascii="Times New Roman" w:hAnsi="Times New Roman" w:eastAsia="Times New Roman" w:cs="Times New Roman"/>
          <w:sz w:val="24"/>
          <w:szCs w:val="24"/>
        </w:rPr>
        <w:t>;</w:t>
      </w:r>
    </w:p>
    <w:p w:rsidRPr="00AA3CA2" w:rsidR="005C7136" w:rsidP="002D257B" w:rsidRDefault="18B5F468" w14:paraId="512CCD6B" w14:textId="7EF3F8C3">
      <w:pPr>
        <w:spacing w:after="0" w:line="240" w:lineRule="auto"/>
        <w:jc w:val="both"/>
        <w:textAlignment w:val="baseline"/>
        <w:rPr>
          <w:rFonts w:ascii="Times New Roman" w:hAnsi="Times New Roman" w:eastAsia="Times New Roman" w:cs="Times New Roman"/>
          <w:sz w:val="24"/>
          <w:szCs w:val="24"/>
        </w:rPr>
      </w:pPr>
      <w:r w:rsidRPr="00AA3CA2">
        <w:rPr>
          <w:rFonts w:ascii="Times New Roman" w:hAnsi="Times New Roman" w:eastAsia="Times New Roman" w:cs="Times New Roman"/>
          <w:sz w:val="24"/>
          <w:szCs w:val="24"/>
        </w:rPr>
        <w:t xml:space="preserve">2) </w:t>
      </w:r>
      <w:r w:rsidRPr="00AA3CA2" w:rsidR="73EFC567">
        <w:rPr>
          <w:rFonts w:ascii="Times New Roman" w:hAnsi="Times New Roman" w:eastAsia="Times New Roman" w:cs="Times New Roman"/>
          <w:sz w:val="24"/>
          <w:szCs w:val="24"/>
        </w:rPr>
        <w:t>istandiku registreerimise</w:t>
      </w:r>
      <w:r w:rsidRPr="00AA3CA2" w:rsidR="093017B8">
        <w:rPr>
          <w:rFonts w:ascii="Times New Roman" w:hAnsi="Times New Roman" w:eastAsia="Times New Roman" w:cs="Times New Roman"/>
          <w:sz w:val="24"/>
          <w:szCs w:val="24"/>
        </w:rPr>
        <w:t xml:space="preserve"> </w:t>
      </w:r>
      <w:r w:rsidRPr="00AA3CA2" w:rsidR="00E33AAF">
        <w:rPr>
          <w:rFonts w:ascii="Times New Roman" w:hAnsi="Times New Roman" w:eastAsia="Times New Roman" w:cs="Times New Roman"/>
          <w:sz w:val="24"/>
          <w:szCs w:val="24"/>
        </w:rPr>
        <w:t>tingimused ja korra</w:t>
      </w:r>
      <w:r w:rsidRPr="00AA3CA2" w:rsidR="73EFC567">
        <w:rPr>
          <w:rFonts w:ascii="Times New Roman" w:hAnsi="Times New Roman" w:eastAsia="Times New Roman" w:cs="Times New Roman"/>
          <w:sz w:val="24"/>
          <w:szCs w:val="24"/>
        </w:rPr>
        <w:t>;</w:t>
      </w:r>
    </w:p>
    <w:p w:rsidRPr="00AA3CA2" w:rsidR="005C7136" w:rsidP="002D257B" w:rsidRDefault="468349E4" w14:paraId="2DF513B3" w14:textId="23665842">
      <w:pPr>
        <w:spacing w:after="0" w:line="240" w:lineRule="auto"/>
        <w:jc w:val="both"/>
        <w:textAlignment w:val="baseline"/>
        <w:rPr>
          <w:rFonts w:ascii="Times New Roman" w:hAnsi="Times New Roman" w:eastAsia="Times New Roman" w:cs="Times New Roman"/>
          <w:sz w:val="24"/>
          <w:szCs w:val="24"/>
        </w:rPr>
      </w:pPr>
      <w:r w:rsidRPr="00AA3CA2">
        <w:rPr>
          <w:rFonts w:ascii="Times New Roman" w:hAnsi="Times New Roman" w:eastAsia="Times New Roman" w:cs="Times New Roman"/>
          <w:sz w:val="24"/>
          <w:szCs w:val="24"/>
        </w:rPr>
        <w:t>3</w:t>
      </w:r>
      <w:r w:rsidRPr="00AA3CA2" w:rsidR="73EFC567">
        <w:rPr>
          <w:rFonts w:ascii="Times New Roman" w:hAnsi="Times New Roman" w:eastAsia="Times New Roman" w:cs="Times New Roman"/>
          <w:sz w:val="24"/>
          <w:szCs w:val="24"/>
        </w:rPr>
        <w:t xml:space="preserve">) </w:t>
      </w:r>
      <w:r w:rsidR="003A41F0">
        <w:rPr>
          <w:rFonts w:ascii="Times New Roman" w:hAnsi="Times New Roman" w:eastAsia="Times New Roman" w:cs="Times New Roman"/>
          <w:sz w:val="24"/>
          <w:szCs w:val="24"/>
        </w:rPr>
        <w:t xml:space="preserve">haritava maa ja loodusliku rohumaa </w:t>
      </w:r>
      <w:r w:rsidRPr="00AA3CA2" w:rsidR="73EFC567">
        <w:rPr>
          <w:rFonts w:ascii="Times New Roman" w:hAnsi="Times New Roman" w:eastAsia="Times New Roman" w:cs="Times New Roman"/>
          <w:sz w:val="24"/>
          <w:szCs w:val="24"/>
        </w:rPr>
        <w:t>maa-ala</w:t>
      </w:r>
      <w:r w:rsidR="003A41F0">
        <w:rPr>
          <w:rFonts w:ascii="Times New Roman" w:hAnsi="Times New Roman" w:eastAsia="Times New Roman" w:cs="Times New Roman"/>
          <w:sz w:val="24"/>
          <w:szCs w:val="24"/>
        </w:rPr>
        <w:t>l</w:t>
      </w:r>
      <w:r w:rsidRPr="00AA3CA2" w:rsidR="73EFC567">
        <w:rPr>
          <w:rFonts w:ascii="Times New Roman" w:hAnsi="Times New Roman" w:eastAsia="Times New Roman" w:cs="Times New Roman"/>
          <w:sz w:val="24"/>
          <w:szCs w:val="24"/>
        </w:rPr>
        <w:t xml:space="preserve"> väärtusliku püsirohumaa tunnustele vastavuse hindamise korra ja nõuded eksperdile;</w:t>
      </w:r>
    </w:p>
    <w:p w:rsidRPr="00AA3CA2" w:rsidR="005C7136" w:rsidP="002D257B" w:rsidRDefault="5719567A" w14:paraId="1E07B33B" w14:textId="2300F175">
      <w:pPr>
        <w:spacing w:after="0" w:line="240" w:lineRule="auto"/>
        <w:jc w:val="both"/>
        <w:textAlignment w:val="baseline"/>
        <w:rPr>
          <w:rFonts w:ascii="Times New Roman" w:hAnsi="Times New Roman" w:eastAsia="Times New Roman" w:cs="Times New Roman"/>
          <w:sz w:val="24"/>
          <w:szCs w:val="24"/>
        </w:rPr>
      </w:pPr>
      <w:r w:rsidRPr="00AA3CA2">
        <w:rPr>
          <w:rFonts w:ascii="Times New Roman" w:hAnsi="Times New Roman" w:eastAsia="Times New Roman" w:cs="Times New Roman"/>
          <w:sz w:val="24"/>
          <w:szCs w:val="24"/>
        </w:rPr>
        <w:t>4</w:t>
      </w:r>
      <w:r w:rsidRPr="00AA3CA2" w:rsidR="73EFC567">
        <w:rPr>
          <w:rFonts w:ascii="Times New Roman" w:hAnsi="Times New Roman" w:eastAsia="Times New Roman" w:cs="Times New Roman"/>
          <w:sz w:val="24"/>
          <w:szCs w:val="24"/>
        </w:rPr>
        <w:t>) istandiku rajamise, kasvatada lubatud puuliigid ja kasutada lubatud kultiveerimismaterjali algmaterjali päritolupiirkonnad;</w:t>
      </w:r>
    </w:p>
    <w:p w:rsidRPr="00AA3CA2" w:rsidR="005C7136" w:rsidP="3C8B3F06" w:rsidRDefault="07FE2C8F" w14:paraId="44150AF5" w14:textId="023FB04E">
      <w:pPr>
        <w:spacing w:after="0" w:line="240" w:lineRule="auto"/>
        <w:jc w:val="both"/>
        <w:textAlignment w:val="baseline"/>
        <w:rPr>
          <w:rStyle w:val="normaltextrun"/>
          <w:rFonts w:eastAsiaTheme="majorEastAsia"/>
        </w:rPr>
      </w:pPr>
      <w:r w:rsidRPr="00AA3CA2">
        <w:rPr>
          <w:rFonts w:ascii="Times New Roman" w:hAnsi="Times New Roman" w:eastAsia="Times New Roman" w:cs="Times New Roman"/>
          <w:sz w:val="24"/>
          <w:szCs w:val="24"/>
        </w:rPr>
        <w:t>5</w:t>
      </w:r>
      <w:r w:rsidRPr="00AA3CA2" w:rsidR="73EFC567">
        <w:rPr>
          <w:rFonts w:ascii="Times New Roman" w:hAnsi="Times New Roman" w:eastAsia="Times New Roman" w:cs="Times New Roman"/>
          <w:sz w:val="24"/>
          <w:szCs w:val="24"/>
        </w:rPr>
        <w:t>) istandiku majandamise täpsemad nõuded.</w:t>
      </w:r>
      <w:r w:rsidRPr="00AA3CA2" w:rsidR="39DDFCDB">
        <w:rPr>
          <w:rFonts w:ascii="Times New Roman" w:hAnsi="Times New Roman" w:eastAsia="Times New Roman" w:cs="Times New Roman"/>
          <w:sz w:val="24"/>
          <w:szCs w:val="24"/>
        </w:rPr>
        <w:t>“</w:t>
      </w:r>
      <w:r w:rsidRPr="00AA3CA2" w:rsidR="2EF42B05">
        <w:rPr>
          <w:rStyle w:val="normaltextrun"/>
          <w:rFonts w:eastAsiaTheme="majorEastAsia"/>
        </w:rPr>
        <w:t>;</w:t>
      </w:r>
    </w:p>
    <w:p w:rsidRPr="00AA3CA2" w:rsidR="005C7136" w:rsidP="0058723E" w:rsidRDefault="005C7136" w14:paraId="76523024" w14:textId="77777777">
      <w:pPr>
        <w:pStyle w:val="paragraph"/>
        <w:spacing w:before="0" w:beforeAutospacing="0" w:after="0" w:afterAutospacing="0"/>
        <w:jc w:val="both"/>
        <w:textAlignment w:val="baseline"/>
        <w:rPr>
          <w:rStyle w:val="normaltextrun"/>
          <w:rFonts w:eastAsiaTheme="majorEastAsia"/>
        </w:rPr>
      </w:pPr>
    </w:p>
    <w:p w:rsidRPr="00AA3CA2" w:rsidR="005C7136" w:rsidP="0058723E" w:rsidRDefault="001B22F6" w14:paraId="11290C8F" w14:textId="52E257CF">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b/>
          <w:bCs/>
        </w:rPr>
        <w:t>7</w:t>
      </w:r>
      <w:r w:rsidRPr="00AA3CA2" w:rsidR="005C7136">
        <w:rPr>
          <w:rStyle w:val="normaltextrun"/>
          <w:rFonts w:eastAsiaTheme="majorEastAsia"/>
          <w:b/>
          <w:bCs/>
        </w:rPr>
        <w:t>)</w:t>
      </w:r>
      <w:r w:rsidRPr="00AA3CA2" w:rsidR="005C7136">
        <w:rPr>
          <w:rStyle w:val="normaltextrun"/>
          <w:rFonts w:eastAsiaTheme="majorEastAsia"/>
        </w:rPr>
        <w:t xml:space="preserve"> paragrahvi 4 lõige 1 muudetakse ja sõnastatakse järgmiselt:</w:t>
      </w:r>
    </w:p>
    <w:p w:rsidRPr="00AA3CA2" w:rsidR="005C7136" w:rsidP="0058723E" w:rsidRDefault="005C7136" w14:paraId="6ED37242" w14:textId="77777777">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„(1) Käesolevat seadust kohaldatakse metsamaa ja sealse elustiku suhtes.“;</w:t>
      </w:r>
    </w:p>
    <w:p w:rsidRPr="00AA3CA2" w:rsidR="005C7136" w:rsidP="0058723E" w:rsidRDefault="005C7136" w14:paraId="40D3438A" w14:textId="77777777">
      <w:pPr>
        <w:pStyle w:val="paragraph"/>
        <w:spacing w:before="0" w:beforeAutospacing="0" w:after="0" w:afterAutospacing="0"/>
        <w:jc w:val="both"/>
        <w:textAlignment w:val="baseline"/>
        <w:rPr>
          <w:rStyle w:val="normaltextrun"/>
          <w:rFonts w:eastAsiaTheme="majorEastAsia"/>
        </w:rPr>
      </w:pPr>
    </w:p>
    <w:p w:rsidRPr="00AA3CA2" w:rsidR="005C7136" w:rsidP="0058723E" w:rsidRDefault="001B22F6" w14:paraId="03D2DED3" w14:textId="135D2B11">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b/>
          <w:bCs/>
        </w:rPr>
        <w:t>8</w:t>
      </w:r>
      <w:r w:rsidRPr="00AA3CA2" w:rsidR="005C7136">
        <w:rPr>
          <w:rStyle w:val="normaltextrun"/>
          <w:rFonts w:eastAsiaTheme="majorEastAsia"/>
          <w:b/>
          <w:bCs/>
        </w:rPr>
        <w:t>)</w:t>
      </w:r>
      <w:r w:rsidRPr="00AA3CA2" w:rsidR="005C7136">
        <w:rPr>
          <w:rStyle w:val="normaltextrun"/>
          <w:rFonts w:eastAsiaTheme="majorEastAsia"/>
        </w:rPr>
        <w:t xml:space="preserve"> paragrahvi 4 lõige 1 muudetakse ja sõnastatakse järgmiselt:</w:t>
      </w:r>
    </w:p>
    <w:p w:rsidRPr="00AA3CA2" w:rsidR="005C7136" w:rsidP="622932D2" w:rsidRDefault="005C7136" w14:paraId="4BBB0863" w14:textId="0194D1D7">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„(1) Käesolevat seadust kohaldatakse metsamaa ja sealse elustiku ning metsare</w:t>
      </w:r>
      <w:r w:rsidRPr="00AA3CA2" w:rsidR="001F0A2E">
        <w:rPr>
          <w:rStyle w:val="normaltextrun"/>
          <w:rFonts w:eastAsiaTheme="majorEastAsia"/>
        </w:rPr>
        <w:t>ssursi arvestuse riiklikus registris</w:t>
      </w:r>
      <w:r w:rsidRPr="00AA3CA2">
        <w:rPr>
          <w:rStyle w:val="normaltextrun"/>
          <w:rFonts w:eastAsiaTheme="majorEastAsia"/>
        </w:rPr>
        <w:t xml:space="preserve"> registreeritud istandiku suhtes.“;</w:t>
      </w:r>
    </w:p>
    <w:p w:rsidRPr="00AA3CA2" w:rsidR="005C7136" w:rsidP="0058723E" w:rsidRDefault="005C7136" w14:paraId="613D9F98" w14:textId="77777777">
      <w:pPr>
        <w:pStyle w:val="paragraph"/>
        <w:spacing w:before="0" w:beforeAutospacing="0" w:after="0" w:afterAutospacing="0"/>
        <w:jc w:val="both"/>
        <w:textAlignment w:val="baseline"/>
        <w:rPr>
          <w:rStyle w:val="normaltextrun"/>
          <w:rFonts w:eastAsiaTheme="majorEastAsia"/>
        </w:rPr>
      </w:pPr>
    </w:p>
    <w:p w:rsidRPr="00AA3CA2" w:rsidR="005C7136" w:rsidP="424A52A9" w:rsidRDefault="00C77F5F" w14:paraId="14207E10" w14:textId="124945D3">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b/>
          <w:bCs/>
        </w:rPr>
        <w:t>9</w:t>
      </w:r>
      <w:r w:rsidRPr="00AA3CA2" w:rsidR="005C7136">
        <w:rPr>
          <w:rStyle w:val="normaltextrun"/>
          <w:rFonts w:eastAsiaTheme="majorEastAsia"/>
          <w:b/>
          <w:bCs/>
        </w:rPr>
        <w:t>)</w:t>
      </w:r>
      <w:r w:rsidRPr="00AA3CA2" w:rsidR="005C7136">
        <w:rPr>
          <w:rStyle w:val="normaltextrun"/>
          <w:rFonts w:eastAsiaTheme="majorEastAsia"/>
        </w:rPr>
        <w:t xml:space="preserve"> paragrahvi 6 lõike 1 punktist 1 jäetakse välja </w:t>
      </w:r>
      <w:r w:rsidRPr="00AA3CA2" w:rsidR="4F2A43CD">
        <w:rPr>
          <w:rStyle w:val="normaltextrun"/>
          <w:rFonts w:eastAsiaTheme="majorEastAsia"/>
        </w:rPr>
        <w:t>teksti</w:t>
      </w:r>
      <w:r w:rsidRPr="00AA3CA2" w:rsidR="005C7136">
        <w:rPr>
          <w:rStyle w:val="normaltextrun"/>
          <w:rFonts w:eastAsiaTheme="majorEastAsia"/>
        </w:rPr>
        <w:t>osa „ning selleks metsandust käsitleva valdkonna arengukava“;</w:t>
      </w:r>
    </w:p>
    <w:p w:rsidRPr="00AA3CA2" w:rsidR="005C7136" w:rsidP="0058723E" w:rsidRDefault="005C7136" w14:paraId="3D90D83F" w14:textId="77777777">
      <w:pPr>
        <w:pStyle w:val="paragraph"/>
        <w:spacing w:before="0" w:beforeAutospacing="0" w:after="0" w:afterAutospacing="0"/>
        <w:jc w:val="both"/>
        <w:textAlignment w:val="baseline"/>
        <w:rPr>
          <w:rStyle w:val="normaltextrun"/>
          <w:rFonts w:eastAsiaTheme="majorEastAsia"/>
        </w:rPr>
      </w:pPr>
    </w:p>
    <w:p w:rsidRPr="00AA3CA2" w:rsidR="005C7136" w:rsidP="0058723E" w:rsidRDefault="00083D1E" w14:paraId="78C4B7B5" w14:textId="5A18BD83">
      <w:pPr>
        <w:pStyle w:val="paragraph"/>
        <w:spacing w:before="0" w:beforeAutospacing="0" w:after="0" w:afterAutospacing="0"/>
        <w:jc w:val="both"/>
        <w:textAlignment w:val="baseline"/>
      </w:pPr>
      <w:bookmarkStart w:name="_Hlk164764822" w:id="6"/>
      <w:r w:rsidRPr="00AA3CA2">
        <w:rPr>
          <w:rStyle w:val="normaltextrun"/>
          <w:rFonts w:eastAsiaTheme="majorEastAsia"/>
          <w:b/>
          <w:bCs/>
        </w:rPr>
        <w:t>10</w:t>
      </w:r>
      <w:r w:rsidRPr="00AA3CA2" w:rsidR="005C7136">
        <w:rPr>
          <w:rStyle w:val="normaltextrun"/>
          <w:rFonts w:eastAsiaTheme="majorEastAsia"/>
          <w:b/>
          <w:bCs/>
        </w:rPr>
        <w:t>)</w:t>
      </w:r>
      <w:r w:rsidRPr="00AA3CA2" w:rsidR="005C7136">
        <w:rPr>
          <w:rStyle w:val="normaltextrun"/>
          <w:rFonts w:eastAsiaTheme="majorEastAsia"/>
        </w:rPr>
        <w:t xml:space="preserve"> paragrahvi 6 lõiget 1 täiendatakse punktiga 8 järgmises sõnastuses:</w:t>
      </w:r>
    </w:p>
    <w:p w:rsidRPr="00AA3CA2" w:rsidR="005C7136" w:rsidP="0058723E" w:rsidRDefault="005C7136" w14:paraId="2DC89E41" w14:textId="15FA3B46">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 xml:space="preserve">„8) </w:t>
      </w:r>
      <w:commentRangeStart w:id="7"/>
      <w:r w:rsidRPr="00AA3CA2">
        <w:rPr>
          <w:rStyle w:val="normaltextrun"/>
          <w:rFonts w:eastAsiaTheme="majorEastAsia"/>
        </w:rPr>
        <w:t>kliimamuutus</w:t>
      </w:r>
      <w:del w:author="Aili Sandre - JUSTDIGI" w:date="2026-01-27T09:58:00Z" w16du:dateUtc="2026-01-27T07:58:00Z" w:id="8">
        <w:r w:rsidRPr="00AA3CA2" w:rsidDel="000E11C9">
          <w:rPr>
            <w:rStyle w:val="normaltextrun"/>
            <w:rFonts w:eastAsiaTheme="majorEastAsia"/>
          </w:rPr>
          <w:delText>t</w:delText>
        </w:r>
      </w:del>
      <w:r w:rsidRPr="00AA3CA2">
        <w:rPr>
          <w:rStyle w:val="normaltextrun"/>
          <w:rFonts w:eastAsiaTheme="majorEastAsia"/>
        </w:rPr>
        <w:t>e</w:t>
      </w:r>
      <w:commentRangeEnd w:id="7"/>
      <w:r w:rsidR="000E11C9">
        <w:rPr>
          <w:rStyle w:val="Kommentaariviide"/>
          <w:rFonts w:asciiTheme="minorHAnsi" w:hAnsiTheme="minorHAnsi" w:eastAsiaTheme="minorHAnsi" w:cstheme="minorBidi"/>
          <w:kern w:val="2"/>
          <w:lang w:eastAsia="en-US"/>
          <w14:ligatures w14:val="standardContextual"/>
        </w:rPr>
        <w:commentReference w:id="7"/>
      </w:r>
      <w:r w:rsidRPr="00AA3CA2">
        <w:rPr>
          <w:rStyle w:val="normaltextrun"/>
          <w:rFonts w:eastAsiaTheme="majorEastAsia"/>
        </w:rPr>
        <w:t xml:space="preserve"> leevendamiseks ja </w:t>
      </w:r>
      <w:ins w:author="Aili Sandre - JUSTDIGI" w:date="2026-01-26T14:32:00Z" w16du:dateUtc="2026-01-26T12:32:00Z" w:id="9">
        <w:r w:rsidR="000559E4">
          <w:rPr>
            <w:rStyle w:val="normaltextrun"/>
            <w:rFonts w:eastAsiaTheme="majorEastAsia"/>
          </w:rPr>
          <w:t xml:space="preserve">kliimamuutusega </w:t>
        </w:r>
      </w:ins>
      <w:r w:rsidRPr="00AA3CA2">
        <w:rPr>
          <w:rStyle w:val="normaltextrun"/>
          <w:rFonts w:eastAsiaTheme="majorEastAsia"/>
        </w:rPr>
        <w:t>kohanemiseks vajalike tegevuste koordineerimine.“;</w:t>
      </w:r>
    </w:p>
    <w:p w:rsidRPr="00AA3CA2" w:rsidR="005C7136" w:rsidP="0058723E" w:rsidRDefault="005C7136" w14:paraId="046BF510" w14:textId="77777777">
      <w:pPr>
        <w:pStyle w:val="paragraph"/>
        <w:spacing w:before="0" w:beforeAutospacing="0" w:after="0" w:afterAutospacing="0"/>
        <w:jc w:val="both"/>
        <w:textAlignment w:val="baseline"/>
        <w:rPr>
          <w:rStyle w:val="normaltextrun"/>
          <w:rFonts w:eastAsiaTheme="majorEastAsia"/>
        </w:rPr>
      </w:pPr>
    </w:p>
    <w:p w:rsidRPr="00AA3CA2" w:rsidR="005C7136" w:rsidP="424A52A9" w:rsidRDefault="0048268F" w14:paraId="2F84B828" w14:textId="1826872E">
      <w:pPr>
        <w:pStyle w:val="paragraph"/>
        <w:spacing w:before="0" w:beforeAutospacing="0" w:after="0" w:afterAutospacing="0"/>
        <w:jc w:val="both"/>
        <w:textAlignment w:val="baseline"/>
        <w:rPr>
          <w:rStyle w:val="normaltextrun"/>
          <w:rFonts w:eastAsiaTheme="minorEastAsia"/>
          <w:kern w:val="2"/>
          <w:lang w:eastAsia="en-US"/>
          <w14:ligatures w14:val="standardContextual"/>
        </w:rPr>
      </w:pPr>
      <w:r w:rsidRPr="00AA3CA2">
        <w:rPr>
          <w:rStyle w:val="normaltextrun"/>
          <w:rFonts w:eastAsiaTheme="majorEastAsia"/>
          <w:b/>
          <w:bCs/>
        </w:rPr>
        <w:t>1</w:t>
      </w:r>
      <w:r w:rsidRPr="00AA3CA2" w:rsidR="000232BA">
        <w:rPr>
          <w:rStyle w:val="normaltextrun"/>
          <w:rFonts w:eastAsiaTheme="majorEastAsia"/>
          <w:b/>
          <w:bCs/>
        </w:rPr>
        <w:t>1</w:t>
      </w:r>
      <w:r w:rsidRPr="00AA3CA2" w:rsidR="005C7136">
        <w:rPr>
          <w:rStyle w:val="normaltextrun"/>
          <w:rFonts w:eastAsiaTheme="majorEastAsia"/>
          <w:b/>
          <w:bCs/>
        </w:rPr>
        <w:t>)</w:t>
      </w:r>
      <w:r w:rsidRPr="00AA3CA2" w:rsidR="005C7136">
        <w:rPr>
          <w:rStyle w:val="normaltextrun"/>
          <w:rFonts w:eastAsiaTheme="majorEastAsia"/>
        </w:rPr>
        <w:t xml:space="preserve"> paragrahvi 6 lõikes 3 asendatakse </w:t>
      </w:r>
      <w:r w:rsidRPr="00AA3CA2" w:rsidR="24EAB2A4">
        <w:rPr>
          <w:rStyle w:val="normaltextrun"/>
          <w:rFonts w:eastAsiaTheme="majorEastAsia"/>
        </w:rPr>
        <w:t>teksti</w:t>
      </w:r>
      <w:r w:rsidRPr="00AA3CA2" w:rsidR="005C7136">
        <w:rPr>
          <w:rStyle w:val="normaltextrun"/>
          <w:rFonts w:eastAsiaTheme="majorEastAsia"/>
        </w:rPr>
        <w:t xml:space="preserve">osa „erametsanduse arendamiseks ja toetamiseks moodustatud sihtasutusele“ </w:t>
      </w:r>
      <w:r w:rsidRPr="00AA3CA2" w:rsidR="005C633D">
        <w:rPr>
          <w:rStyle w:val="normaltextrun"/>
          <w:rFonts w:eastAsiaTheme="majorEastAsia"/>
        </w:rPr>
        <w:t>teksti</w:t>
      </w:r>
      <w:r w:rsidRPr="00AA3CA2" w:rsidR="005C7136">
        <w:rPr>
          <w:rStyle w:val="normaltextrun"/>
          <w:rFonts w:eastAsiaTheme="majorEastAsia"/>
        </w:rPr>
        <w:t>osaga „erametsanduse arendamise ja toetamisega tegelevale sihtasutusele“;</w:t>
      </w:r>
    </w:p>
    <w:bookmarkEnd w:id="6"/>
    <w:p w:rsidRPr="00AA3CA2" w:rsidR="1A54CCB8" w:rsidP="0058723E" w:rsidRDefault="1A54CCB8" w14:paraId="1236B623" w14:textId="257C4168">
      <w:pPr>
        <w:pStyle w:val="paragraph"/>
        <w:spacing w:before="0" w:beforeAutospacing="0" w:after="0" w:afterAutospacing="0"/>
        <w:jc w:val="both"/>
        <w:rPr>
          <w:rStyle w:val="normaltextrun"/>
          <w:rFonts w:eastAsiaTheme="majorEastAsia"/>
          <w:b/>
          <w:bCs/>
        </w:rPr>
      </w:pPr>
    </w:p>
    <w:p w:rsidR="005C7136" w:rsidP="2C7477D8" w:rsidRDefault="005C7136" w14:paraId="4F9183E0" w14:textId="32735510">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b/>
          <w:bCs/>
        </w:rPr>
        <w:t>1</w:t>
      </w:r>
      <w:r w:rsidRPr="00AA3CA2" w:rsidR="00D23AB1">
        <w:rPr>
          <w:rStyle w:val="normaltextrun"/>
          <w:rFonts w:eastAsiaTheme="majorEastAsia"/>
          <w:b/>
          <w:bCs/>
        </w:rPr>
        <w:t>2</w:t>
      </w:r>
      <w:r w:rsidRPr="00AA3CA2">
        <w:rPr>
          <w:rStyle w:val="normaltextrun"/>
          <w:rFonts w:eastAsiaTheme="majorEastAsia"/>
          <w:b/>
          <w:bCs/>
        </w:rPr>
        <w:t>)</w:t>
      </w:r>
      <w:r w:rsidRPr="00AA3CA2">
        <w:rPr>
          <w:rStyle w:val="normaltextrun"/>
          <w:rFonts w:eastAsiaTheme="majorEastAsia"/>
        </w:rPr>
        <w:t xml:space="preserve"> paragrahv 7 tunnistatakse kehtetuks;</w:t>
      </w:r>
    </w:p>
    <w:p w:rsidR="00CF2E75" w:rsidP="2C7477D8" w:rsidRDefault="00CF2E75" w14:paraId="62E4B129" w14:textId="77777777">
      <w:pPr>
        <w:pStyle w:val="paragraph"/>
        <w:spacing w:before="0" w:beforeAutospacing="0" w:after="0" w:afterAutospacing="0"/>
        <w:jc w:val="both"/>
        <w:textAlignment w:val="baseline"/>
        <w:rPr>
          <w:rStyle w:val="normaltextrun"/>
          <w:rFonts w:eastAsiaTheme="majorEastAsia"/>
        </w:rPr>
      </w:pPr>
    </w:p>
    <w:p w:rsidR="005C7136" w:rsidP="0058723E" w:rsidRDefault="005C7136" w14:paraId="14288113" w14:textId="5B780979">
      <w:pPr>
        <w:pStyle w:val="paragraph"/>
        <w:spacing w:before="0" w:beforeAutospacing="0" w:after="0" w:afterAutospacing="0"/>
        <w:jc w:val="both"/>
        <w:textAlignment w:val="baseline"/>
      </w:pPr>
      <w:r w:rsidRPr="00AA3CA2">
        <w:rPr>
          <w:rStyle w:val="normaltextrun"/>
          <w:rFonts w:eastAsiaTheme="majorEastAsia"/>
          <w:b/>
          <w:bCs/>
        </w:rPr>
        <w:t>1</w:t>
      </w:r>
      <w:r w:rsidRPr="00AA3CA2" w:rsidR="000205A4">
        <w:rPr>
          <w:rStyle w:val="normaltextrun"/>
          <w:rFonts w:eastAsiaTheme="majorEastAsia"/>
          <w:b/>
          <w:bCs/>
        </w:rPr>
        <w:t>3</w:t>
      </w:r>
      <w:r w:rsidRPr="00AA3CA2">
        <w:rPr>
          <w:rStyle w:val="normaltextrun"/>
          <w:rFonts w:eastAsiaTheme="majorEastAsia"/>
          <w:b/>
          <w:bCs/>
        </w:rPr>
        <w:t>)</w:t>
      </w:r>
      <w:r w:rsidRPr="00AA3CA2">
        <w:rPr>
          <w:rStyle w:val="normaltextrun"/>
          <w:rFonts w:eastAsiaTheme="majorEastAsia"/>
        </w:rPr>
        <w:t xml:space="preserve"> </w:t>
      </w:r>
      <w:r w:rsidRPr="00AA3CA2" w:rsidR="00396906">
        <w:rPr>
          <w:rStyle w:val="normaltextrun"/>
          <w:rFonts w:eastAsiaTheme="majorEastAsia"/>
        </w:rPr>
        <w:t xml:space="preserve">paragrahvi </w:t>
      </w:r>
      <w:r w:rsidRPr="00AA3CA2" w:rsidR="00A82217">
        <w:rPr>
          <w:rStyle w:val="normaltextrun"/>
          <w:rFonts w:eastAsiaTheme="majorEastAsia"/>
        </w:rPr>
        <w:t>9</w:t>
      </w:r>
      <w:r w:rsidRPr="00AA3CA2" w:rsidR="00396906">
        <w:rPr>
          <w:rStyle w:val="normaltextrun"/>
          <w:rFonts w:eastAsiaTheme="majorEastAsia"/>
        </w:rPr>
        <w:t xml:space="preserve"> lõiget </w:t>
      </w:r>
      <w:r w:rsidRPr="00AA3CA2" w:rsidR="00A82217">
        <w:rPr>
          <w:rStyle w:val="normaltextrun"/>
          <w:rFonts w:eastAsiaTheme="majorEastAsia"/>
        </w:rPr>
        <w:t>1</w:t>
      </w:r>
      <w:r w:rsidRPr="00AA3CA2" w:rsidR="00396906">
        <w:rPr>
          <w:rStyle w:val="normaltextrun"/>
          <w:rFonts w:eastAsiaTheme="majorEastAsia"/>
        </w:rPr>
        <w:t xml:space="preserve">¹ täiendatakse pärast </w:t>
      </w:r>
      <w:ins w:author="Aili Sandre - JUSTDIGI" w:date="2026-01-26T14:33:00Z" w16du:dateUtc="2026-01-26T12:33:00Z" w:id="10">
        <w:r w:rsidR="0098598D">
          <w:rPr>
            <w:rStyle w:val="normaltextrun"/>
            <w:rFonts w:eastAsiaTheme="majorEastAsia"/>
          </w:rPr>
          <w:t>tekstiosa</w:t>
        </w:r>
      </w:ins>
      <w:del w:author="Aili Sandre - JUSTDIGI" w:date="2026-01-26T14:33:00Z" w16du:dateUtc="2026-01-26T12:33:00Z" w:id="11">
        <w:r w:rsidRPr="00AA3CA2" w:rsidDel="0098598D" w:rsidR="00396906">
          <w:rPr>
            <w:rStyle w:val="normaltextrun"/>
            <w:rFonts w:eastAsiaTheme="majorEastAsia"/>
          </w:rPr>
          <w:delText>sõna</w:delText>
        </w:r>
      </w:del>
      <w:r w:rsidRPr="00AA3CA2" w:rsidR="00396906">
        <w:rPr>
          <w:rStyle w:val="normaltextrun"/>
          <w:rFonts w:eastAsiaTheme="majorEastAsia"/>
        </w:rPr>
        <w:t xml:space="preserve"> „</w:t>
      </w:r>
      <w:r w:rsidRPr="00AA3CA2" w:rsidR="00A82217">
        <w:rPr>
          <w:rStyle w:val="normaltextrun"/>
          <w:rFonts w:eastAsiaTheme="majorEastAsia"/>
        </w:rPr>
        <w:t>ka</w:t>
      </w:r>
      <w:r w:rsidRPr="00AA3CA2" w:rsidR="00396906">
        <w:rPr>
          <w:rStyle w:val="normaltextrun"/>
          <w:rFonts w:eastAsiaTheme="majorEastAsia"/>
        </w:rPr>
        <w:t xml:space="preserve">“ </w:t>
      </w:r>
      <w:commentRangeStart w:id="12"/>
      <w:r w:rsidRPr="00AA3CA2" w:rsidR="00396906">
        <w:rPr>
          <w:rStyle w:val="normaltextrun"/>
          <w:rFonts w:eastAsiaTheme="majorEastAsia"/>
        </w:rPr>
        <w:t>tekstiosaga</w:t>
      </w:r>
      <w:commentRangeEnd w:id="12"/>
      <w:r w:rsidR="00440FEF">
        <w:rPr>
          <w:rStyle w:val="Kommentaariviide"/>
          <w:rFonts w:asciiTheme="minorHAnsi" w:hAnsiTheme="minorHAnsi" w:eastAsiaTheme="minorHAnsi" w:cstheme="minorBidi"/>
          <w:kern w:val="2"/>
          <w:lang w:eastAsia="en-US"/>
          <w14:ligatures w14:val="standardContextual"/>
        </w:rPr>
        <w:commentReference w:id="12"/>
      </w:r>
      <w:r w:rsidRPr="00AA3CA2" w:rsidR="00396906">
        <w:rPr>
          <w:rStyle w:val="normaltextrun"/>
          <w:rFonts w:eastAsiaTheme="majorEastAsia"/>
        </w:rPr>
        <w:t xml:space="preserve"> „</w:t>
      </w:r>
      <w:r w:rsidRPr="00AA3CA2" w:rsidR="001D1C7D">
        <w:t>istandike paiknemise, puuliikide ja pindala üle ning</w:t>
      </w:r>
      <w:r w:rsidRPr="00AA3CA2" w:rsidR="00AD3718">
        <w:t>“</w:t>
      </w:r>
      <w:r w:rsidRPr="00AA3CA2" w:rsidR="006D6137">
        <w:t>;</w:t>
      </w:r>
    </w:p>
    <w:p w:rsidRPr="00AA3CA2" w:rsidR="00CF2E75" w:rsidP="0058723E" w:rsidRDefault="00CF2E75" w14:paraId="6A065E37" w14:textId="77777777">
      <w:pPr>
        <w:pStyle w:val="paragraph"/>
        <w:spacing w:before="0" w:beforeAutospacing="0" w:after="0" w:afterAutospacing="0"/>
        <w:jc w:val="both"/>
        <w:textAlignment w:val="baseline"/>
        <w:rPr>
          <w:rStyle w:val="normaltextrun"/>
          <w:rFonts w:eastAsiaTheme="majorEastAsia"/>
        </w:rPr>
      </w:pPr>
    </w:p>
    <w:p w:rsidRPr="00AB1F0F" w:rsidR="00CF2E75" w:rsidP="00CF2E75" w:rsidRDefault="00AB1F0F" w14:paraId="1A1F6860" w14:textId="21F47779">
      <w:pPr>
        <w:spacing w:after="0" w:line="240" w:lineRule="auto"/>
        <w:jc w:val="both"/>
        <w:rPr>
          <w:rFonts w:ascii="Times New Roman" w:hAnsi="Times New Roman" w:eastAsia="Times New Roman" w:cs="Times New Roman"/>
          <w:kern w:val="0"/>
          <w:sz w:val="24"/>
          <w:szCs w:val="24"/>
          <w:lang w:eastAsia="et-EE"/>
          <w14:ligatures w14:val="none"/>
        </w:rPr>
      </w:pPr>
      <w:r w:rsidRPr="00AB1F0F">
        <w:rPr>
          <w:rFonts w:ascii="Times New Roman" w:hAnsi="Times New Roman" w:eastAsia="Times New Roman" w:cs="Times New Roman"/>
          <w:b/>
          <w:bCs/>
          <w:kern w:val="0"/>
          <w:sz w:val="24"/>
          <w:szCs w:val="24"/>
          <w:lang w:eastAsia="et-EE"/>
          <w14:ligatures w14:val="none"/>
        </w:rPr>
        <w:t>14</w:t>
      </w:r>
      <w:r w:rsidRPr="00AB1F0F" w:rsidR="00CF2E75">
        <w:rPr>
          <w:rFonts w:ascii="Times New Roman" w:hAnsi="Times New Roman" w:eastAsia="Times New Roman" w:cs="Times New Roman"/>
          <w:b/>
          <w:bCs/>
          <w:kern w:val="0"/>
          <w:sz w:val="24"/>
          <w:szCs w:val="24"/>
          <w:lang w:eastAsia="et-EE"/>
          <w14:ligatures w14:val="none"/>
        </w:rPr>
        <w:t>)</w:t>
      </w:r>
      <w:r w:rsidRPr="00AB1F0F" w:rsidR="00CF2E75">
        <w:rPr>
          <w:rFonts w:ascii="Times New Roman" w:hAnsi="Times New Roman" w:eastAsia="Times New Roman" w:cs="Times New Roman"/>
          <w:kern w:val="0"/>
          <w:sz w:val="24"/>
          <w:szCs w:val="24"/>
          <w:lang w:eastAsia="et-EE"/>
          <w14:ligatures w14:val="none"/>
        </w:rPr>
        <w:t xml:space="preserve"> </w:t>
      </w:r>
      <w:bookmarkStart w:name="_Hlk218617503" w:id="13"/>
      <w:r w:rsidRPr="00AB1F0F" w:rsidR="00CF2E75">
        <w:rPr>
          <w:rFonts w:ascii="Times New Roman" w:hAnsi="Times New Roman" w:eastAsia="Times New Roman" w:cs="Times New Roman"/>
          <w:kern w:val="0"/>
          <w:sz w:val="24"/>
          <w:szCs w:val="24"/>
          <w:lang w:eastAsia="et-EE"/>
          <w14:ligatures w14:val="none"/>
        </w:rPr>
        <w:t>paragrahvi 9 täiendatakse lõigetega 1</w:t>
      </w:r>
      <w:r w:rsidRPr="00AB1F0F" w:rsidR="00CF2E75">
        <w:rPr>
          <w:rFonts w:ascii="Times New Roman" w:hAnsi="Times New Roman" w:eastAsia="Times New Roman" w:cs="Times New Roman"/>
          <w:kern w:val="0"/>
          <w:sz w:val="24"/>
          <w:szCs w:val="24"/>
          <w:vertAlign w:val="superscript"/>
          <w:lang w:eastAsia="et-EE"/>
          <w14:ligatures w14:val="none"/>
        </w:rPr>
        <w:t>2</w:t>
      </w:r>
      <w:r w:rsidRPr="00AB1F0F" w:rsidR="00CF2E75">
        <w:rPr>
          <w:rFonts w:ascii="Times New Roman" w:hAnsi="Times New Roman" w:eastAsia="Times New Roman" w:cs="Times New Roman"/>
          <w:kern w:val="0"/>
          <w:sz w:val="24"/>
          <w:szCs w:val="24"/>
          <w:lang w:eastAsia="et-EE"/>
          <w14:ligatures w14:val="none"/>
        </w:rPr>
        <w:t xml:space="preserve"> ja 1</w:t>
      </w:r>
      <w:r w:rsidRPr="00AB1F0F" w:rsidR="00CF2E75">
        <w:rPr>
          <w:rFonts w:ascii="Times New Roman" w:hAnsi="Times New Roman" w:eastAsia="Times New Roman" w:cs="Times New Roman"/>
          <w:kern w:val="0"/>
          <w:sz w:val="24"/>
          <w:szCs w:val="24"/>
          <w:vertAlign w:val="superscript"/>
          <w:lang w:eastAsia="et-EE"/>
          <w14:ligatures w14:val="none"/>
        </w:rPr>
        <w:t>3</w:t>
      </w:r>
      <w:r w:rsidRPr="00AB1F0F" w:rsidR="00CF2E75">
        <w:rPr>
          <w:rFonts w:ascii="Times New Roman" w:hAnsi="Times New Roman" w:eastAsia="Times New Roman" w:cs="Times New Roman"/>
          <w:kern w:val="0"/>
          <w:sz w:val="24"/>
          <w:szCs w:val="24"/>
          <w:lang w:eastAsia="et-EE"/>
          <w14:ligatures w14:val="none"/>
        </w:rPr>
        <w:t xml:space="preserve"> järgmises sõnastuses:</w:t>
      </w:r>
    </w:p>
    <w:p w:rsidRPr="00AB1F0F" w:rsidR="00CF2E75" w:rsidP="00CF2E75" w:rsidRDefault="00CF2E75" w14:paraId="41F3E252" w14:textId="77777777">
      <w:pPr>
        <w:spacing w:after="0" w:line="240" w:lineRule="auto"/>
        <w:jc w:val="both"/>
        <w:rPr>
          <w:rFonts w:ascii="Times New Roman" w:hAnsi="Times New Roman" w:eastAsia="Times New Roman" w:cs="Times New Roman"/>
          <w:kern w:val="0"/>
          <w:sz w:val="24"/>
          <w:szCs w:val="24"/>
          <w:lang w:eastAsia="et-EE"/>
          <w14:ligatures w14:val="none"/>
        </w:rPr>
      </w:pPr>
      <w:r w:rsidRPr="00AB1F0F">
        <w:rPr>
          <w:rFonts w:ascii="Times New Roman" w:hAnsi="Times New Roman" w:eastAsia="Times New Roman" w:cs="Times New Roman"/>
          <w:kern w:val="0"/>
          <w:sz w:val="24"/>
          <w:szCs w:val="24"/>
          <w:lang w:eastAsia="et-EE"/>
          <w14:ligatures w14:val="none"/>
        </w:rPr>
        <w:t>„(1</w:t>
      </w:r>
      <w:r w:rsidRPr="00AB1F0F">
        <w:rPr>
          <w:rFonts w:ascii="Times New Roman" w:hAnsi="Times New Roman" w:eastAsia="Times New Roman" w:cs="Times New Roman"/>
          <w:kern w:val="0"/>
          <w:sz w:val="24"/>
          <w:szCs w:val="24"/>
          <w:vertAlign w:val="superscript"/>
          <w:lang w:eastAsia="et-EE"/>
          <w14:ligatures w14:val="none"/>
        </w:rPr>
        <w:t>2</w:t>
      </w:r>
      <w:r w:rsidRPr="00AB1F0F">
        <w:rPr>
          <w:rFonts w:ascii="Times New Roman" w:hAnsi="Times New Roman" w:eastAsia="Times New Roman" w:cs="Times New Roman"/>
          <w:kern w:val="0"/>
          <w:sz w:val="24"/>
          <w:szCs w:val="24"/>
          <w:lang w:eastAsia="et-EE"/>
          <w14:ligatures w14:val="none"/>
        </w:rPr>
        <w:t xml:space="preserve">) Metsaregister on andmekogu, mille </w:t>
      </w:r>
      <w:commentRangeStart w:id="14"/>
      <w:r w:rsidRPr="00AB1F0F">
        <w:rPr>
          <w:rFonts w:ascii="Times New Roman" w:hAnsi="Times New Roman" w:eastAsia="Times New Roman" w:cs="Times New Roman"/>
          <w:kern w:val="0"/>
          <w:sz w:val="24"/>
          <w:szCs w:val="24"/>
          <w:lang w:eastAsia="et-EE"/>
          <w14:ligatures w14:val="none"/>
        </w:rPr>
        <w:t>eesmärk</w:t>
      </w:r>
      <w:commentRangeEnd w:id="14"/>
      <w:r w:rsidR="00C039F8">
        <w:rPr>
          <w:rStyle w:val="Kommentaariviide"/>
        </w:rPr>
        <w:commentReference w:id="14"/>
      </w:r>
      <w:r w:rsidRPr="00AB1F0F">
        <w:rPr>
          <w:rFonts w:ascii="Times New Roman" w:hAnsi="Times New Roman" w:eastAsia="Times New Roman" w:cs="Times New Roman"/>
          <w:kern w:val="0"/>
          <w:sz w:val="24"/>
          <w:szCs w:val="24"/>
          <w:lang w:eastAsia="et-EE"/>
          <w14:ligatures w14:val="none"/>
        </w:rPr>
        <w:t xml:space="preserve"> on võimaldada teha järgmisi toiminguid:</w:t>
      </w:r>
    </w:p>
    <w:p w:rsidRPr="00AB1F0F" w:rsidR="00CF2E75" w:rsidP="00CF2E75" w:rsidRDefault="00CF2E75" w14:paraId="443E4D83" w14:textId="77777777">
      <w:pPr>
        <w:spacing w:after="0" w:line="240" w:lineRule="auto"/>
        <w:jc w:val="both"/>
        <w:rPr>
          <w:rFonts w:ascii="Times New Roman" w:hAnsi="Times New Roman" w:eastAsia="Times New Roman" w:cs="Times New Roman"/>
          <w:kern w:val="0"/>
          <w:sz w:val="24"/>
          <w:szCs w:val="24"/>
          <w:lang w:eastAsia="et-EE"/>
          <w14:ligatures w14:val="none"/>
        </w:rPr>
      </w:pPr>
      <w:r w:rsidRPr="00AB1F0F">
        <w:rPr>
          <w:rFonts w:ascii="Times New Roman" w:hAnsi="Times New Roman" w:eastAsia="Times New Roman" w:cs="Times New Roman"/>
          <w:kern w:val="0"/>
          <w:sz w:val="24"/>
          <w:szCs w:val="24"/>
          <w:lang w:eastAsia="et-EE"/>
          <w14:ligatures w14:val="none"/>
        </w:rPr>
        <w:t>1) metsateatise esitamine ja menetlemine;</w:t>
      </w:r>
    </w:p>
    <w:p w:rsidRPr="00AB1F0F" w:rsidR="00CF2E75" w:rsidP="00CF2E75" w:rsidRDefault="00CF2E75" w14:paraId="25307FBF" w14:textId="77777777">
      <w:pPr>
        <w:spacing w:after="0" w:line="240" w:lineRule="auto"/>
        <w:jc w:val="both"/>
        <w:rPr>
          <w:rFonts w:ascii="Times New Roman" w:hAnsi="Times New Roman" w:eastAsia="Times New Roman" w:cs="Times New Roman"/>
          <w:kern w:val="0"/>
          <w:sz w:val="24"/>
          <w:szCs w:val="24"/>
          <w:lang w:eastAsia="et-EE"/>
          <w14:ligatures w14:val="none"/>
        </w:rPr>
      </w:pPr>
      <w:r w:rsidRPr="00AB1F0F">
        <w:rPr>
          <w:rFonts w:ascii="Times New Roman" w:hAnsi="Times New Roman" w:eastAsia="Times New Roman" w:cs="Times New Roman"/>
          <w:kern w:val="0"/>
          <w:sz w:val="24"/>
          <w:szCs w:val="24"/>
          <w:lang w:eastAsia="et-EE"/>
          <w14:ligatures w14:val="none"/>
        </w:rPr>
        <w:t>2) metsa inventeerimise andmete esitamine;</w:t>
      </w:r>
    </w:p>
    <w:p w:rsidRPr="00AB1F0F" w:rsidR="00CF2E75" w:rsidP="00CF2E75" w:rsidRDefault="00CF2E75" w14:paraId="50A17E1B" w14:textId="77777777">
      <w:pPr>
        <w:spacing w:after="0" w:line="240" w:lineRule="auto"/>
        <w:jc w:val="both"/>
        <w:rPr>
          <w:rFonts w:ascii="Times New Roman" w:hAnsi="Times New Roman" w:eastAsia="Times New Roman" w:cs="Times New Roman"/>
          <w:kern w:val="0"/>
          <w:sz w:val="24"/>
          <w:szCs w:val="24"/>
          <w:lang w:eastAsia="et-EE"/>
          <w14:ligatures w14:val="none"/>
        </w:rPr>
      </w:pPr>
      <w:r w:rsidRPr="00AB1F0F">
        <w:rPr>
          <w:rFonts w:ascii="Times New Roman" w:hAnsi="Times New Roman" w:eastAsia="Times New Roman" w:cs="Times New Roman"/>
          <w:kern w:val="0"/>
          <w:sz w:val="24"/>
          <w:szCs w:val="24"/>
          <w:lang w:eastAsia="et-EE"/>
          <w14:ligatures w14:val="none"/>
        </w:rPr>
        <w:t>3) välitööde, metsauuendus- ja metsakaitseekspertiisi andmete esitamine;</w:t>
      </w:r>
    </w:p>
    <w:p w:rsidRPr="00AB1F0F" w:rsidR="00CF2E75" w:rsidP="00CF2E75" w:rsidRDefault="00CF2E75" w14:paraId="5E6FA2BB" w14:textId="55D4E239">
      <w:pPr>
        <w:spacing w:after="0" w:line="240" w:lineRule="auto"/>
        <w:jc w:val="both"/>
        <w:rPr>
          <w:rFonts w:ascii="Times New Roman" w:hAnsi="Times New Roman" w:eastAsia="Times New Roman" w:cs="Times New Roman"/>
          <w:kern w:val="0"/>
          <w:sz w:val="24"/>
          <w:szCs w:val="24"/>
          <w:lang w:eastAsia="et-EE"/>
          <w14:ligatures w14:val="none"/>
        </w:rPr>
      </w:pPr>
      <w:r w:rsidRPr="00AB1F0F">
        <w:rPr>
          <w:rFonts w:ascii="Times New Roman" w:hAnsi="Times New Roman" w:eastAsia="Times New Roman" w:cs="Times New Roman"/>
          <w:kern w:val="0"/>
          <w:sz w:val="24"/>
          <w:szCs w:val="24"/>
          <w:lang w:eastAsia="et-EE"/>
          <w14:ligatures w14:val="none"/>
        </w:rPr>
        <w:t>4)</w:t>
      </w:r>
      <w:r w:rsidR="009B1C37">
        <w:rPr>
          <w:rFonts w:ascii="Times New Roman" w:hAnsi="Times New Roman" w:eastAsia="Times New Roman" w:cs="Times New Roman"/>
          <w:kern w:val="0"/>
          <w:sz w:val="24"/>
          <w:szCs w:val="24"/>
          <w:lang w:eastAsia="et-EE"/>
          <w14:ligatures w14:val="none"/>
        </w:rPr>
        <w:t> </w:t>
      </w:r>
      <w:r w:rsidRPr="00AB1F0F">
        <w:rPr>
          <w:rFonts w:ascii="Times New Roman" w:hAnsi="Times New Roman" w:eastAsia="Times New Roman" w:cs="Times New Roman"/>
          <w:kern w:val="0"/>
          <w:sz w:val="24"/>
          <w:szCs w:val="24"/>
          <w:lang w:eastAsia="et-EE"/>
          <w14:ligatures w14:val="none"/>
        </w:rPr>
        <w:t>andmete esitamine kultiveerimismaterjali kasutamise kohta majandusliku tasuvuse kindlakstegemiseks, metsaaretuseks või teadustööks;</w:t>
      </w:r>
    </w:p>
    <w:bookmarkEnd w:id="13"/>
    <w:p w:rsidRPr="00AB1F0F" w:rsidR="00CF2E75" w:rsidP="00CF2E75" w:rsidRDefault="00CF2E75" w14:paraId="7BC2C05D" w14:textId="77777777">
      <w:pPr>
        <w:spacing w:after="0" w:line="240" w:lineRule="auto"/>
        <w:jc w:val="both"/>
        <w:rPr>
          <w:rFonts w:ascii="Times New Roman" w:hAnsi="Times New Roman" w:eastAsia="Times New Roman" w:cs="Times New Roman"/>
          <w:kern w:val="0"/>
          <w:sz w:val="24"/>
          <w:szCs w:val="24"/>
          <w:lang w:eastAsia="et-EE"/>
          <w14:ligatures w14:val="none"/>
        </w:rPr>
      </w:pPr>
      <w:r w:rsidRPr="00AB1F0F">
        <w:rPr>
          <w:rFonts w:ascii="Times New Roman" w:hAnsi="Times New Roman" w:eastAsia="Times New Roman" w:cs="Times New Roman"/>
          <w:kern w:val="0"/>
          <w:sz w:val="24"/>
          <w:szCs w:val="24"/>
          <w:lang w:eastAsia="et-EE"/>
          <w14:ligatures w14:val="none"/>
        </w:rPr>
        <w:t>5) andmete esitamine istandiku registreerimiseks.</w:t>
      </w:r>
    </w:p>
    <w:p w:rsidRPr="00AB1F0F" w:rsidR="00CF2E75" w:rsidP="00CF2E75" w:rsidRDefault="00CF2E75" w14:paraId="795AA738" w14:textId="77777777">
      <w:pPr>
        <w:spacing w:after="0" w:line="240" w:lineRule="auto"/>
        <w:jc w:val="both"/>
        <w:rPr>
          <w:rFonts w:ascii="Times New Roman" w:hAnsi="Times New Roman" w:eastAsia="Times New Roman" w:cs="Times New Roman"/>
          <w:kern w:val="0"/>
          <w:sz w:val="24"/>
          <w:szCs w:val="24"/>
          <w:lang w:eastAsia="et-EE"/>
          <w14:ligatures w14:val="none"/>
        </w:rPr>
      </w:pPr>
    </w:p>
    <w:p w:rsidRPr="00AB1F0F" w:rsidR="00CF2E75" w:rsidP="00CF2E75" w:rsidRDefault="00CF2E75" w14:paraId="25CDFDDD" w14:textId="58BFA3EF">
      <w:pPr>
        <w:pStyle w:val="paragraph"/>
        <w:spacing w:before="0" w:beforeAutospacing="0" w:after="0" w:afterAutospacing="0"/>
        <w:jc w:val="both"/>
        <w:textAlignment w:val="baseline"/>
      </w:pPr>
      <w:r w:rsidRPr="00AB1F0F">
        <w:t>(1</w:t>
      </w:r>
      <w:r w:rsidRPr="00AB1F0F">
        <w:rPr>
          <w:vertAlign w:val="superscript"/>
        </w:rPr>
        <w:t>3</w:t>
      </w:r>
      <w:r w:rsidRPr="00AB1F0F">
        <w:t>) Metsaregistris töödeldakse isiku üldandmeid. Metsaregistri andmeid säilitatakse tähtajatult. Põhimääruses võib sätestada lühemad andmete säilitamise tähtajad</w:t>
      </w:r>
      <w:r w:rsidR="00AB1F0F">
        <w:t>.</w:t>
      </w:r>
    </w:p>
    <w:p w:rsidR="001D1C7D" w:rsidP="0058723E" w:rsidRDefault="001D1C7D" w14:paraId="36A33A04" w14:textId="77777777">
      <w:pPr>
        <w:pStyle w:val="paragraph"/>
        <w:spacing w:before="0" w:beforeAutospacing="0" w:after="0" w:afterAutospacing="0"/>
        <w:jc w:val="both"/>
        <w:textAlignment w:val="baseline"/>
        <w:rPr>
          <w:rStyle w:val="normaltextrun"/>
          <w:rFonts w:eastAsiaTheme="majorEastAsia"/>
        </w:rPr>
      </w:pPr>
    </w:p>
    <w:p w:rsidR="001003A6" w:rsidP="0058723E" w:rsidRDefault="001003A6" w14:paraId="5B8F9EA4" w14:textId="3CEE9064">
      <w:pPr>
        <w:pStyle w:val="paragraph"/>
        <w:spacing w:before="0" w:beforeAutospacing="0" w:after="0" w:afterAutospacing="0"/>
        <w:jc w:val="both"/>
        <w:textAlignment w:val="baseline"/>
        <w:rPr>
          <w:rStyle w:val="normaltextrun"/>
          <w:rFonts w:eastAsiaTheme="majorEastAsia"/>
        </w:rPr>
      </w:pPr>
      <w:r w:rsidRPr="00CD2AF9">
        <w:rPr>
          <w:rStyle w:val="normaltextrun"/>
          <w:rFonts w:eastAsiaTheme="majorEastAsia"/>
          <w:b/>
          <w:bCs/>
        </w:rPr>
        <w:t>15)</w:t>
      </w:r>
      <w:r>
        <w:rPr>
          <w:rStyle w:val="normaltextrun"/>
          <w:rFonts w:eastAsiaTheme="majorEastAsia"/>
        </w:rPr>
        <w:t xml:space="preserve"> </w:t>
      </w:r>
      <w:bookmarkStart w:name="_Hlk219279238" w:id="15"/>
      <w:r>
        <w:rPr>
          <w:rStyle w:val="normaltextrun"/>
          <w:rFonts w:eastAsiaTheme="majorEastAsia"/>
        </w:rPr>
        <w:t>paragrahvi 9 lõike 4 sissejuhatav lauseosa muudetakse ja sõnastatakse järgmiselt:</w:t>
      </w:r>
    </w:p>
    <w:p w:rsidR="001003A6" w:rsidP="0058723E" w:rsidRDefault="001003A6" w14:paraId="0DF3D526" w14:textId="6A1B2AF0">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w:t>
      </w:r>
      <w:r w:rsidRPr="001003A6">
        <w:rPr>
          <w:rStyle w:val="normaltextrun"/>
          <w:rFonts w:eastAsiaTheme="majorEastAsia"/>
        </w:rPr>
        <w:t>Metsaregistris on asutusesiseseks kasutamiseks järgmised andmed füüsilisele isikule kuuluva metsa kohta, kui metsaomanik ei ole neid metsaregistris avalikustanud</w:t>
      </w:r>
      <w:bookmarkEnd w:id="15"/>
      <w:r w:rsidRPr="001003A6">
        <w:rPr>
          <w:rStyle w:val="normaltextrun"/>
          <w:rFonts w:eastAsiaTheme="majorEastAsia"/>
        </w:rPr>
        <w:t>:</w:t>
      </w:r>
      <w:r>
        <w:rPr>
          <w:rStyle w:val="normaltextrun"/>
          <w:rFonts w:eastAsiaTheme="majorEastAsia"/>
        </w:rPr>
        <w:t>“;</w:t>
      </w:r>
    </w:p>
    <w:p w:rsidRPr="00AA3CA2" w:rsidR="001003A6" w:rsidP="0058723E" w:rsidRDefault="001003A6" w14:paraId="281428C6" w14:textId="77777777">
      <w:pPr>
        <w:pStyle w:val="paragraph"/>
        <w:spacing w:before="0" w:beforeAutospacing="0" w:after="0" w:afterAutospacing="0"/>
        <w:jc w:val="both"/>
        <w:textAlignment w:val="baseline"/>
        <w:rPr>
          <w:rStyle w:val="normaltextrun"/>
          <w:rFonts w:eastAsiaTheme="majorEastAsia"/>
        </w:rPr>
      </w:pPr>
    </w:p>
    <w:p w:rsidRPr="00AA3CA2" w:rsidR="007F731E" w:rsidP="0048268F" w:rsidRDefault="00896550" w14:paraId="53C02DC1" w14:textId="273627B3">
      <w:pPr>
        <w:spacing w:after="0"/>
        <w:rPr>
          <w:rFonts w:ascii="Times New Roman" w:hAnsi="Times New Roman" w:cs="Times New Roman"/>
          <w:sz w:val="24"/>
          <w:szCs w:val="24"/>
        </w:rPr>
      </w:pPr>
      <w:r w:rsidRPr="00AA3CA2">
        <w:rPr>
          <w:rStyle w:val="normaltextrun"/>
          <w:rFonts w:ascii="Times New Roman" w:hAnsi="Times New Roman" w:cs="Times New Roman" w:eastAsiaTheme="majorEastAsia"/>
          <w:b/>
          <w:bCs/>
          <w:sz w:val="24"/>
          <w:szCs w:val="24"/>
        </w:rPr>
        <w:t>1</w:t>
      </w:r>
      <w:r w:rsidR="00E01F4C">
        <w:rPr>
          <w:rStyle w:val="normaltextrun"/>
          <w:rFonts w:ascii="Times New Roman" w:hAnsi="Times New Roman" w:cs="Times New Roman" w:eastAsiaTheme="majorEastAsia"/>
          <w:b/>
          <w:bCs/>
          <w:sz w:val="24"/>
          <w:szCs w:val="24"/>
        </w:rPr>
        <w:t>6</w:t>
      </w:r>
      <w:r w:rsidRPr="00AA3CA2">
        <w:rPr>
          <w:rStyle w:val="normaltextrun"/>
          <w:rFonts w:ascii="Times New Roman" w:hAnsi="Times New Roman" w:cs="Times New Roman" w:eastAsiaTheme="majorEastAsia"/>
          <w:b/>
          <w:bCs/>
          <w:sz w:val="24"/>
          <w:szCs w:val="24"/>
        </w:rPr>
        <w:t>)</w:t>
      </w:r>
      <w:r w:rsidRPr="00AA3CA2">
        <w:rPr>
          <w:rStyle w:val="normaltextrun"/>
          <w:rFonts w:ascii="Times New Roman" w:hAnsi="Times New Roman" w:cs="Times New Roman" w:eastAsiaTheme="majorEastAsia"/>
          <w:sz w:val="24"/>
          <w:szCs w:val="24"/>
        </w:rPr>
        <w:t xml:space="preserve"> </w:t>
      </w:r>
      <w:r w:rsidRPr="00AA3CA2" w:rsidR="00B8705D">
        <w:rPr>
          <w:rStyle w:val="normaltextrun"/>
          <w:rFonts w:ascii="Times New Roman" w:hAnsi="Times New Roman" w:cs="Times New Roman" w:eastAsiaTheme="majorEastAsia"/>
          <w:sz w:val="24"/>
          <w:szCs w:val="24"/>
        </w:rPr>
        <w:t xml:space="preserve">paragrahvi </w:t>
      </w:r>
      <w:r w:rsidRPr="00AA3CA2" w:rsidR="0089657A">
        <w:rPr>
          <w:rStyle w:val="normaltextrun"/>
          <w:rFonts w:ascii="Times New Roman" w:hAnsi="Times New Roman" w:cs="Times New Roman" w:eastAsiaTheme="majorEastAsia"/>
          <w:sz w:val="24"/>
          <w:szCs w:val="24"/>
        </w:rPr>
        <w:t>10 täiendatakse lõi</w:t>
      </w:r>
      <w:r w:rsidRPr="00AA3CA2" w:rsidR="007F731E">
        <w:rPr>
          <w:rStyle w:val="normaltextrun"/>
          <w:rFonts w:ascii="Times New Roman" w:hAnsi="Times New Roman" w:cs="Times New Roman" w:eastAsiaTheme="majorEastAsia"/>
          <w:sz w:val="24"/>
          <w:szCs w:val="24"/>
        </w:rPr>
        <w:t>k</w:t>
      </w:r>
      <w:r w:rsidRPr="00AA3CA2" w:rsidR="0089657A">
        <w:rPr>
          <w:rStyle w:val="normaltextrun"/>
          <w:rFonts w:ascii="Times New Roman" w:hAnsi="Times New Roman" w:cs="Times New Roman" w:eastAsiaTheme="majorEastAsia"/>
          <w:sz w:val="24"/>
          <w:szCs w:val="24"/>
        </w:rPr>
        <w:t xml:space="preserve">ega </w:t>
      </w:r>
      <w:r w:rsidRPr="00AA3CA2" w:rsidR="000E5CF9">
        <w:rPr>
          <w:rStyle w:val="eop"/>
          <w:rFonts w:ascii="Times New Roman" w:hAnsi="Times New Roman" w:cs="Times New Roman"/>
          <w:sz w:val="24"/>
          <w:szCs w:val="24"/>
        </w:rPr>
        <w:t>9</w:t>
      </w:r>
      <w:r w:rsidRPr="00AA3CA2" w:rsidR="000E5CF9">
        <w:rPr>
          <w:rStyle w:val="eop"/>
          <w:rFonts w:ascii="Times New Roman" w:hAnsi="Times New Roman" w:cs="Times New Roman"/>
          <w:sz w:val="24"/>
          <w:szCs w:val="24"/>
          <w:vertAlign w:val="superscript"/>
        </w:rPr>
        <w:t>4</w:t>
      </w:r>
      <w:r w:rsidRPr="00AA3CA2" w:rsidR="007F731E">
        <w:rPr>
          <w:rStyle w:val="normaltextrun"/>
          <w:rFonts w:ascii="Times New Roman" w:hAnsi="Times New Roman" w:cs="Times New Roman" w:eastAsiaTheme="majorEastAsia"/>
          <w:sz w:val="24"/>
          <w:szCs w:val="24"/>
        </w:rPr>
        <w:t xml:space="preserve"> järgmises sõnastuses:</w:t>
      </w:r>
    </w:p>
    <w:p w:rsidRPr="00AA3CA2" w:rsidR="001A25C6" w:rsidP="0048268F" w:rsidRDefault="00255B95" w14:paraId="480BE8FA" w14:textId="3AD94D19">
      <w:pPr>
        <w:pStyle w:val="paragraph"/>
        <w:spacing w:before="0" w:beforeAutospacing="0" w:after="0" w:afterAutospacing="0"/>
        <w:jc w:val="both"/>
        <w:textAlignment w:val="baseline"/>
        <w:rPr>
          <w:rStyle w:val="normaltextrun"/>
          <w:rFonts w:eastAsiaTheme="majorEastAsia"/>
        </w:rPr>
      </w:pPr>
      <w:r w:rsidRPr="00AA3CA2">
        <w:rPr>
          <w:shd w:val="clear" w:color="auto" w:fill="FFFFFF"/>
        </w:rPr>
        <w:t>„</w:t>
      </w:r>
      <w:r w:rsidRPr="00AA3CA2" w:rsidR="00B8705D">
        <w:rPr>
          <w:shd w:val="clear" w:color="auto" w:fill="FFFFFF"/>
        </w:rPr>
        <w:t>(</w:t>
      </w:r>
      <w:r w:rsidRPr="00AA3CA2" w:rsidR="00883EC2">
        <w:rPr>
          <w:rStyle w:val="eop"/>
          <w:shd w:val="clear" w:color="auto" w:fill="FFFFFF"/>
        </w:rPr>
        <w:t>9</w:t>
      </w:r>
      <w:r w:rsidRPr="00AA3CA2" w:rsidR="00883EC2">
        <w:rPr>
          <w:rStyle w:val="eop"/>
          <w:shd w:val="clear" w:color="auto" w:fill="FFFFFF"/>
          <w:vertAlign w:val="superscript"/>
        </w:rPr>
        <w:t>4</w:t>
      </w:r>
      <w:r w:rsidRPr="00AA3CA2" w:rsidR="00B8705D">
        <w:rPr>
          <w:shd w:val="clear" w:color="auto" w:fill="FFFFFF"/>
        </w:rPr>
        <w:t>) Kui toetuse saaja ei ole tagastanud toetuse summat tähtajaks, on ta kohustatud maksma tähtpäevaks tasumata summalt viivist 0,</w:t>
      </w:r>
      <w:r w:rsidR="00CF2E75">
        <w:rPr>
          <w:shd w:val="clear" w:color="auto" w:fill="FFFFFF"/>
        </w:rPr>
        <w:t>06</w:t>
      </w:r>
      <w:r w:rsidRPr="00AA3CA2" w:rsidR="00B8705D">
        <w:rPr>
          <w:shd w:val="clear" w:color="auto" w:fill="FFFFFF"/>
        </w:rPr>
        <w:t> protsenti iga toetuse tagasimaksmisega viivitatud kalendripäeva eest, kuid kogusummas mitte rohkem kui tagasinõutav toetuse summa. Toetuse tagasimaksmisel laekunud maksetest loetakse kõigepealt tasutuks viivis, seejärel tagastamisele kuuluv toetus.</w:t>
      </w:r>
      <w:r w:rsidRPr="00AA3CA2">
        <w:rPr>
          <w:shd w:val="clear" w:color="auto" w:fill="FFFFFF"/>
        </w:rPr>
        <w:t>“</w:t>
      </w:r>
      <w:r w:rsidRPr="00AA3CA2" w:rsidR="00706167">
        <w:rPr>
          <w:shd w:val="clear" w:color="auto" w:fill="FFFFFF"/>
        </w:rPr>
        <w:t>;</w:t>
      </w:r>
    </w:p>
    <w:p w:rsidRPr="00AA3CA2" w:rsidR="00B8705D" w:rsidP="0058723E" w:rsidRDefault="00B8705D" w14:paraId="67220A37" w14:textId="77777777">
      <w:pPr>
        <w:pStyle w:val="paragraph"/>
        <w:spacing w:before="0" w:beforeAutospacing="0" w:after="0" w:afterAutospacing="0"/>
        <w:jc w:val="both"/>
        <w:textAlignment w:val="baseline"/>
        <w:rPr>
          <w:rStyle w:val="normaltextrun"/>
          <w:rFonts w:eastAsiaTheme="majorEastAsia"/>
        </w:rPr>
      </w:pPr>
    </w:p>
    <w:p w:rsidRPr="00AA3CA2" w:rsidR="005C7136" w:rsidP="0058723E" w:rsidRDefault="005C7136" w14:paraId="70EC7630" w14:textId="00B4C27B">
      <w:pPr>
        <w:pStyle w:val="paragraph"/>
        <w:spacing w:before="0" w:beforeAutospacing="0" w:after="0" w:afterAutospacing="0"/>
        <w:jc w:val="both"/>
        <w:textAlignment w:val="baseline"/>
      </w:pPr>
      <w:r w:rsidRPr="00AA3CA2">
        <w:rPr>
          <w:rStyle w:val="normaltextrun"/>
          <w:rFonts w:eastAsiaTheme="majorEastAsia"/>
          <w:b/>
          <w:bCs/>
        </w:rPr>
        <w:t>1</w:t>
      </w:r>
      <w:r w:rsidR="00DB5AC7">
        <w:rPr>
          <w:rStyle w:val="normaltextrun"/>
          <w:rFonts w:eastAsiaTheme="majorEastAsia"/>
          <w:b/>
          <w:bCs/>
        </w:rPr>
        <w:t>7</w:t>
      </w:r>
      <w:r w:rsidRPr="00AA3CA2">
        <w:rPr>
          <w:rStyle w:val="normaltextrun"/>
          <w:rFonts w:eastAsiaTheme="majorEastAsia"/>
          <w:b/>
          <w:bCs/>
        </w:rPr>
        <w:t>)</w:t>
      </w:r>
      <w:r w:rsidRPr="00AA3CA2">
        <w:rPr>
          <w:rStyle w:val="normaltextrun"/>
          <w:rFonts w:eastAsiaTheme="majorEastAsia"/>
        </w:rPr>
        <w:t xml:space="preserve"> seaduse 2. peatükki täiendatakse §-ga 10¹ järgmises sõnastuses:</w:t>
      </w:r>
    </w:p>
    <w:p w:rsidRPr="00AA3CA2" w:rsidR="005C7136" w:rsidP="0058723E" w:rsidRDefault="005C7136" w14:paraId="3A7F09CC" w14:textId="5D0CCED4">
      <w:pPr>
        <w:pStyle w:val="paragraph"/>
        <w:spacing w:before="0" w:beforeAutospacing="0" w:after="0" w:afterAutospacing="0"/>
        <w:jc w:val="both"/>
        <w:textAlignment w:val="baseline"/>
        <w:rPr>
          <w:rStyle w:val="normaltextrun"/>
          <w:rFonts w:eastAsiaTheme="majorEastAsia"/>
          <w:b/>
          <w:bCs/>
        </w:rPr>
      </w:pPr>
      <w:r w:rsidRPr="00AA3CA2">
        <w:rPr>
          <w:rStyle w:val="normaltextrun"/>
          <w:rFonts w:eastAsiaTheme="majorEastAsia"/>
        </w:rPr>
        <w:t>„</w:t>
      </w:r>
      <w:r w:rsidRPr="00AA3CA2">
        <w:rPr>
          <w:rStyle w:val="normaltextrun"/>
          <w:rFonts w:eastAsiaTheme="majorEastAsia"/>
          <w:b/>
          <w:bCs/>
        </w:rPr>
        <w:t>§ 10¹. Metsandusalane õppe- ning teadus- ja arendustegevus</w:t>
      </w:r>
    </w:p>
    <w:p w:rsidRPr="00AA3CA2" w:rsidR="005C7136" w:rsidP="0058723E" w:rsidRDefault="005C7136" w14:paraId="36A7A26A" w14:textId="77777777">
      <w:pPr>
        <w:pStyle w:val="paragraph"/>
        <w:spacing w:before="0" w:beforeAutospacing="0" w:after="0" w:afterAutospacing="0"/>
        <w:jc w:val="both"/>
        <w:textAlignment w:val="baseline"/>
        <w:rPr>
          <w:rStyle w:val="normaltextrun"/>
          <w:rFonts w:eastAsiaTheme="majorEastAsia"/>
        </w:rPr>
      </w:pPr>
    </w:p>
    <w:p w:rsidRPr="00AA3CA2" w:rsidR="005C7136" w:rsidP="2C7477D8" w:rsidRDefault="005C7136" w14:paraId="580E850A" w14:textId="7601F296">
      <w:pPr>
        <w:pStyle w:val="paragraph"/>
        <w:spacing w:before="0" w:beforeAutospacing="0" w:after="0" w:afterAutospacing="0"/>
        <w:jc w:val="both"/>
        <w:textAlignment w:val="baseline"/>
        <w:rPr>
          <w:rStyle w:val="normaltextrun"/>
          <w:rFonts w:eastAsiaTheme="majorEastAsia"/>
        </w:rPr>
      </w:pPr>
      <w:r w:rsidRPr="00AA3CA2">
        <w:t>(1) Kui metsandusalase</w:t>
      </w:r>
      <w:ins w:author="Aili Sandre - JUSTDIGI" w:date="2026-01-27T10:01:00Z" w16du:dateUtc="2026-01-27T08:01:00Z" w:id="16">
        <w:r w:rsidR="00E127E9">
          <w:t>ks</w:t>
        </w:r>
      </w:ins>
      <w:r w:rsidRPr="00AA3CA2">
        <w:t xml:space="preserve"> õppe- ning teadus- ja arendustegevuse</w:t>
      </w:r>
      <w:del w:author="Aili Sandre - JUSTDIGI" w:date="2026-01-27T10:01:00Z" w16du:dateUtc="2026-01-27T08:01:00Z" w:id="17">
        <w:r w:rsidRPr="00AA3CA2" w:rsidDel="00E127E9">
          <w:delText xml:space="preserve"> tegemise</w:delText>
        </w:r>
      </w:del>
      <w:r w:rsidRPr="00AA3CA2">
        <w:t xml:space="preserve">ks on vaja kalduda kõrvale metsa majandamise </w:t>
      </w:r>
      <w:del w:author="Aili Sandre - JUSTDIGI" w:date="2026-01-26T15:15:00Z" w16du:dateUtc="2026-01-26T13:15:00Z" w:id="18">
        <w:r w:rsidRPr="00AA3CA2" w:rsidDel="00807AD4">
          <w:delText xml:space="preserve">kohta sätestatud </w:delText>
        </w:r>
      </w:del>
      <w:r w:rsidRPr="00AA3CA2">
        <w:t xml:space="preserve">nõuete täitmisest, esitab </w:t>
      </w:r>
      <w:r w:rsidRPr="00AA3CA2" w:rsidR="003D7E36">
        <w:t xml:space="preserve">selle </w:t>
      </w:r>
      <w:r w:rsidRPr="00AA3CA2">
        <w:t>teg</w:t>
      </w:r>
      <w:r w:rsidRPr="00AA3CA2" w:rsidR="003D7E36">
        <w:t>ija</w:t>
      </w:r>
      <w:r w:rsidRPr="00AA3CA2">
        <w:t xml:space="preserve"> või tegevust koordineeriv kutseõppe-</w:t>
      </w:r>
      <w:r w:rsidRPr="00AA3CA2" w:rsidR="00B745F6">
        <w:t xml:space="preserve"> või</w:t>
      </w:r>
      <w:r w:rsidRPr="00AA3CA2">
        <w:t xml:space="preserve"> teadus- ja arendusasutus Keskkonnaametile taotluse, milles on </w:t>
      </w:r>
      <w:del w:author="Aili Sandre - JUSTDIGI" w:date="2026-01-26T15:18:00Z" w16du:dateUtc="2026-01-26T13:18:00Z" w:id="19">
        <w:r w:rsidRPr="00AA3CA2" w:rsidDel="00DA1A9E">
          <w:delText xml:space="preserve">kirjeldatud </w:delText>
        </w:r>
      </w:del>
      <w:r w:rsidRPr="00AA3CA2">
        <w:t>õppe</w:t>
      </w:r>
      <w:r w:rsidRPr="00AA3CA2" w:rsidR="003D7E36">
        <w:t>-</w:t>
      </w:r>
      <w:r w:rsidRPr="00AA3CA2">
        <w:t xml:space="preserve"> või uurimistöö kohta</w:t>
      </w:r>
      <w:ins w:author="Aili Sandre - JUSTDIGI" w:date="2026-01-26T15:18:00Z" w16du:dateUtc="2026-01-26T13:18:00Z" w:id="20">
        <w:r w:rsidR="00DA1A9E">
          <w:t xml:space="preserve"> märgitu</w:t>
        </w:r>
      </w:ins>
      <w:ins w:author="Aili Sandre - JUSTDIGI" w:date="2026-01-26T15:30:00Z" w16du:dateUtc="2026-01-26T13:30:00Z" w:id="21">
        <w:r w:rsidR="00A67DB3">
          <w:t>d</w:t>
        </w:r>
      </w:ins>
      <w:ins w:author="Aili Sandre - JUSTDIGI" w:date="2026-01-26T15:18:00Z" w16du:dateUtc="2026-01-26T13:18:00Z" w:id="22">
        <w:r w:rsidR="00DA1A9E">
          <w:t xml:space="preserve"> järgmi</w:t>
        </w:r>
      </w:ins>
      <w:ins w:author="Aili Sandre - JUSTDIGI" w:date="2026-01-26T15:19:00Z" w16du:dateUtc="2026-01-26T13:19:00Z" w:id="23">
        <w:r w:rsidR="00DA1A9E">
          <w:t>st:</w:t>
        </w:r>
      </w:ins>
      <w:del w:author="Aili Sandre - JUSTDIGI" w:date="2026-01-26T15:19:00Z" w16du:dateUtc="2026-01-26T13:19:00Z" w:id="24">
        <w:r w:rsidRPr="00AA3CA2" w:rsidDel="00DA1A9E">
          <w:delText xml:space="preserve"> järgmised andmed:</w:delText>
        </w:r>
      </w:del>
    </w:p>
    <w:p w:rsidRPr="00AA3CA2" w:rsidR="005C7136" w:rsidP="2C7477D8" w:rsidRDefault="005C7136" w14:paraId="4012A3E1" w14:textId="1E2C2540">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1) töö eesmärk, er</w:t>
      </w:r>
      <w:r w:rsidRPr="00AA3CA2" w:rsidR="00891DD4">
        <w:rPr>
          <w:rStyle w:val="normaltextrun"/>
          <w:rFonts w:eastAsiaTheme="majorEastAsia"/>
        </w:rPr>
        <w:t>andid</w:t>
      </w:r>
      <w:r w:rsidRPr="00AA3CA2">
        <w:rPr>
          <w:rStyle w:val="normaltextrun"/>
          <w:rFonts w:eastAsiaTheme="majorEastAsia"/>
        </w:rPr>
        <w:t xml:space="preserve"> kehtestatud nõuetest ja nende rakendamise põhjendus;</w:t>
      </w:r>
    </w:p>
    <w:p w:rsidRPr="00AA3CA2" w:rsidR="005C7136" w:rsidP="0058723E" w:rsidRDefault="005C7136" w14:paraId="2625C103" w14:textId="795E7EB8">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2) planeeritavate tegevuste kirjeldus ja töö metoodika;</w:t>
      </w:r>
    </w:p>
    <w:p w:rsidRPr="00AA3CA2" w:rsidR="005C7136" w:rsidP="2C7477D8" w:rsidRDefault="005C7136" w14:paraId="116A5481" w14:textId="5A2933AC">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 xml:space="preserve">3) tegevuse algusaeg ja </w:t>
      </w:r>
      <w:r w:rsidRPr="00AA3CA2" w:rsidR="02401D71">
        <w:rPr>
          <w:rStyle w:val="normaltextrun"/>
          <w:rFonts w:eastAsiaTheme="majorEastAsia"/>
        </w:rPr>
        <w:t>eeldatav</w:t>
      </w:r>
      <w:r w:rsidRPr="00AA3CA2">
        <w:rPr>
          <w:rStyle w:val="normaltextrun"/>
          <w:rFonts w:eastAsiaTheme="majorEastAsia"/>
        </w:rPr>
        <w:t xml:space="preserve"> lõpptähtaeg;</w:t>
      </w:r>
    </w:p>
    <w:p w:rsidRPr="00AA3CA2" w:rsidR="005C7136" w:rsidP="0058723E" w:rsidRDefault="005C7136" w14:paraId="3738861F" w14:textId="3A162269">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 xml:space="preserve">4) õppetöö või uuritava ala </w:t>
      </w:r>
      <w:r w:rsidRPr="00AA3CA2" w:rsidR="00E52436">
        <w:rPr>
          <w:rStyle w:val="normaltextrun"/>
          <w:rFonts w:eastAsiaTheme="majorEastAsia"/>
        </w:rPr>
        <w:t xml:space="preserve">täpne </w:t>
      </w:r>
      <w:r w:rsidRPr="00AA3CA2">
        <w:rPr>
          <w:rStyle w:val="normaltextrun"/>
          <w:rFonts w:eastAsiaTheme="majorEastAsia"/>
        </w:rPr>
        <w:t>asukoht.</w:t>
      </w:r>
    </w:p>
    <w:p w:rsidRPr="00AA3CA2" w:rsidR="005C7136" w:rsidP="0058723E" w:rsidRDefault="005C7136" w14:paraId="0E7E2204" w14:textId="77777777">
      <w:pPr>
        <w:pStyle w:val="paragraph"/>
        <w:spacing w:before="0" w:beforeAutospacing="0" w:after="0" w:afterAutospacing="0"/>
        <w:jc w:val="both"/>
        <w:textAlignment w:val="baseline"/>
        <w:rPr>
          <w:rStyle w:val="normaltextrun"/>
          <w:rFonts w:eastAsiaTheme="majorEastAsia"/>
        </w:rPr>
      </w:pPr>
    </w:p>
    <w:p w:rsidR="00B631D9" w:rsidP="0058723E" w:rsidRDefault="005C7136" w14:paraId="2E3F185E" w14:textId="1CD34ADB">
      <w:pPr>
        <w:pStyle w:val="paragraph"/>
        <w:spacing w:before="0" w:beforeAutospacing="0" w:after="0" w:afterAutospacing="0"/>
        <w:jc w:val="both"/>
        <w:textAlignment w:val="baseline"/>
      </w:pPr>
      <w:r w:rsidRPr="00AA3CA2">
        <w:t>(2)</w:t>
      </w:r>
      <w:r w:rsidR="0038382F">
        <w:t> </w:t>
      </w:r>
      <w:r w:rsidRPr="00AA3CA2">
        <w:t>Keskkonnaamet võib käesoleva paragrahvi lõikes 1 nimetatud taotluses nimetatud tegevusteks loa andmisest põhjendatud juhtudel keelduda</w:t>
      </w:r>
      <w:ins w:author="Aili Sandre - JUSTDIGI" w:date="2026-01-27T10:05:00Z" w16du:dateUtc="2026-01-27T08:05:00Z" w:id="25">
        <w:r w:rsidR="005235D9">
          <w:t>,</w:t>
        </w:r>
      </w:ins>
      <w:del w:author="Aili Sandre - JUSTDIGI" w:date="2026-01-27T10:05:00Z" w16du:dateUtc="2026-01-27T08:05:00Z" w:id="26">
        <w:r w:rsidDel="005235D9" w:rsidR="00E90CC7">
          <w:delText xml:space="preserve"> eelkõige</w:delText>
        </w:r>
      </w:del>
      <w:r w:rsidR="00E90CC7">
        <w:t xml:space="preserve"> </w:t>
      </w:r>
      <w:ins w:author="Aili Sandre - JUSTDIGI" w:date="2026-01-27T10:04:00Z" w16du:dateUtc="2026-01-27T08:04:00Z" w:id="27">
        <w:r w:rsidR="008300C4">
          <w:t>kui</w:t>
        </w:r>
      </w:ins>
      <w:del w:author="Aili Sandre - JUSTDIGI" w:date="2026-01-27T10:04:00Z" w16du:dateUtc="2026-01-27T08:04:00Z" w:id="28">
        <w:r w:rsidDel="008300C4" w:rsidR="00E90CC7">
          <w:delText>juhul</w:delText>
        </w:r>
      </w:del>
      <w:r w:rsidR="00B631D9">
        <w:t>:</w:t>
      </w:r>
    </w:p>
    <w:p w:rsidR="00B631D9" w:rsidP="0058723E" w:rsidRDefault="00B631D9" w14:paraId="39311E8F" w14:textId="316EC170">
      <w:pPr>
        <w:pStyle w:val="paragraph"/>
        <w:spacing w:before="0" w:beforeAutospacing="0" w:after="0" w:afterAutospacing="0"/>
        <w:jc w:val="both"/>
        <w:textAlignment w:val="baseline"/>
      </w:pPr>
      <w:r>
        <w:t xml:space="preserve">1) </w:t>
      </w:r>
      <w:del w:author="Aili Sandre - JUSTDIGI" w:date="2026-01-27T10:05:00Z" w16du:dateUtc="2026-01-27T08:05:00Z" w:id="29">
        <w:r w:rsidDel="002061A9">
          <w:delText xml:space="preserve">kui ei ole täidetud </w:delText>
        </w:r>
      </w:del>
      <w:r w:rsidRPr="00B631D9">
        <w:t xml:space="preserve">käesoleva paragrahvi lõikes 1 nimetatud </w:t>
      </w:r>
      <w:r>
        <w:t>nõuded</w:t>
      </w:r>
      <w:ins w:author="Aili Sandre - JUSTDIGI" w:date="2026-01-27T10:04:00Z" w16du:dateUtc="2026-01-27T08:04:00Z" w:id="30">
        <w:r w:rsidR="002061A9">
          <w:t xml:space="preserve"> ei ole täidetud</w:t>
        </w:r>
      </w:ins>
      <w:r>
        <w:t>;</w:t>
      </w:r>
      <w:del w:author="Aili Sandre - JUSTDIGI" w:date="2026-01-26T15:23:00Z" w16du:dateUtc="2026-01-26T13:23:00Z" w:id="31">
        <w:r w:rsidDel="00187EBE">
          <w:delText xml:space="preserve"> </w:delText>
        </w:r>
      </w:del>
    </w:p>
    <w:p w:rsidR="005C7136" w:rsidP="0058723E" w:rsidRDefault="00B631D9" w14:paraId="45E2F078" w14:textId="6C6DF886">
      <w:pPr>
        <w:pStyle w:val="paragraph"/>
        <w:spacing w:before="0" w:beforeAutospacing="0" w:after="0" w:afterAutospacing="0"/>
        <w:jc w:val="both"/>
        <w:textAlignment w:val="baseline"/>
        <w:rPr>
          <w:rStyle w:val="normaltextrun"/>
          <w:rFonts w:eastAsiaTheme="majorEastAsia"/>
        </w:rPr>
      </w:pPr>
      <w:r>
        <w:t xml:space="preserve">2) </w:t>
      </w:r>
      <w:del w:author="Aili Sandre - JUSTDIGI" w:date="2026-01-27T10:05:00Z" w16du:dateUtc="2026-01-27T08:05:00Z" w:id="32">
        <w:r w:rsidDel="005235D9">
          <w:rPr>
            <w:rStyle w:val="normaltextrun"/>
            <w:rFonts w:eastAsiaTheme="majorEastAsia"/>
          </w:rPr>
          <w:delText>k</w:delText>
        </w:r>
        <w:r w:rsidDel="005235D9" w:rsidR="00DB4726">
          <w:rPr>
            <w:rStyle w:val="normaltextrun"/>
            <w:rFonts w:eastAsiaTheme="majorEastAsia"/>
          </w:rPr>
          <w:delText xml:space="preserve">ui </w:delText>
        </w:r>
      </w:del>
      <w:r w:rsidRPr="00DB4726" w:rsidR="00DB4726">
        <w:rPr>
          <w:rStyle w:val="normaltextrun"/>
          <w:rFonts w:eastAsiaTheme="majorEastAsia"/>
        </w:rPr>
        <w:t>taotluses kirjeldatud tegevused ohusta</w:t>
      </w:r>
      <w:r>
        <w:rPr>
          <w:rStyle w:val="normaltextrun"/>
          <w:rFonts w:eastAsiaTheme="majorEastAsia"/>
        </w:rPr>
        <w:t xml:space="preserve">vad oluliselt </w:t>
      </w:r>
      <w:r w:rsidRPr="00DB4726" w:rsidR="00DB4726">
        <w:rPr>
          <w:rStyle w:val="normaltextrun"/>
          <w:rFonts w:eastAsiaTheme="majorEastAsia"/>
        </w:rPr>
        <w:t>looduskeskkonda</w:t>
      </w:r>
      <w:r w:rsidR="007A5CF0">
        <w:rPr>
          <w:rStyle w:val="normaltextrun"/>
          <w:rFonts w:eastAsiaTheme="majorEastAsia"/>
        </w:rPr>
        <w:t>.</w:t>
      </w:r>
    </w:p>
    <w:p w:rsidRPr="00AA3CA2" w:rsidR="00B631D9" w:rsidP="0058723E" w:rsidRDefault="00B631D9" w14:paraId="7D1FE820" w14:textId="77777777">
      <w:pPr>
        <w:pStyle w:val="paragraph"/>
        <w:spacing w:before="0" w:beforeAutospacing="0" w:after="0" w:afterAutospacing="0"/>
        <w:jc w:val="both"/>
        <w:textAlignment w:val="baseline"/>
        <w:rPr>
          <w:rStyle w:val="normaltextrun"/>
          <w:rFonts w:eastAsiaTheme="majorEastAsia"/>
        </w:rPr>
      </w:pPr>
    </w:p>
    <w:p w:rsidRPr="00AA3CA2" w:rsidR="005C7136" w:rsidP="0058723E" w:rsidRDefault="005C7136" w14:paraId="2E300F1A" w14:textId="7E1BD51E">
      <w:pPr>
        <w:spacing w:after="0" w:line="240" w:lineRule="auto"/>
        <w:jc w:val="both"/>
        <w:rPr>
          <w:rFonts w:ascii="Times New Roman" w:hAnsi="Times New Roman" w:eastAsia="Times New Roman" w:cs="Times New Roman"/>
          <w:sz w:val="24"/>
          <w:szCs w:val="24"/>
          <w:lang w:eastAsia="et-EE"/>
        </w:rPr>
      </w:pPr>
      <w:r w:rsidRPr="00A24086">
        <w:rPr>
          <w:rStyle w:val="normaltextrun"/>
          <w:rFonts w:ascii="Times New Roman" w:hAnsi="Times New Roman" w:eastAsia="Times New Roman" w:cs="Times New Roman"/>
          <w:kern w:val="0"/>
          <w:sz w:val="24"/>
          <w:szCs w:val="24"/>
          <w:lang w:eastAsia="et-EE"/>
          <w14:ligatures w14:val="none"/>
        </w:rPr>
        <w:t>(3)</w:t>
      </w:r>
      <w:r w:rsidRPr="00AA3CA2">
        <w:rPr>
          <w:rStyle w:val="normaltextrun"/>
          <w:rFonts w:ascii="Times New Roman" w:hAnsi="Times New Roman" w:cs="Times New Roman"/>
          <w:sz w:val="24"/>
          <w:szCs w:val="24"/>
        </w:rPr>
        <w:t xml:space="preserve"> </w:t>
      </w:r>
      <w:r w:rsidRPr="00AA3CA2">
        <w:rPr>
          <w:rFonts w:ascii="Times New Roman" w:hAnsi="Times New Roman" w:eastAsia="Times New Roman" w:cs="Times New Roman"/>
          <w:sz w:val="24"/>
          <w:szCs w:val="24"/>
          <w:lang w:eastAsia="et-EE"/>
        </w:rPr>
        <w:t>Valdkonna eest vastutav minister võib kehtestada metsa majandamise eeskirjas er</w:t>
      </w:r>
      <w:r w:rsidRPr="00AA3CA2" w:rsidR="003D7E36">
        <w:rPr>
          <w:rFonts w:ascii="Times New Roman" w:hAnsi="Times New Roman" w:eastAsia="Times New Roman" w:cs="Times New Roman"/>
          <w:sz w:val="24"/>
          <w:szCs w:val="24"/>
          <w:lang w:eastAsia="et-EE"/>
        </w:rPr>
        <w:t>andeid</w:t>
      </w:r>
      <w:r w:rsidRPr="00AA3CA2">
        <w:rPr>
          <w:rFonts w:ascii="Times New Roman" w:hAnsi="Times New Roman" w:eastAsia="Times New Roman" w:cs="Times New Roman"/>
          <w:sz w:val="24"/>
          <w:szCs w:val="24"/>
          <w:lang w:eastAsia="et-EE"/>
        </w:rPr>
        <w:t xml:space="preserve"> kutseõppe</w:t>
      </w:r>
      <w:r w:rsidRPr="00AA3CA2" w:rsidR="00F46FB8">
        <w:rPr>
          <w:rFonts w:ascii="Times New Roman" w:hAnsi="Times New Roman" w:eastAsia="Times New Roman" w:cs="Times New Roman"/>
          <w:sz w:val="24"/>
          <w:szCs w:val="24"/>
          <w:lang w:eastAsia="et-EE"/>
        </w:rPr>
        <w:t>-</w:t>
      </w:r>
      <w:r w:rsidRPr="00AA3CA2" w:rsidR="008C5938">
        <w:rPr>
          <w:rFonts w:ascii="Times New Roman" w:hAnsi="Times New Roman" w:eastAsia="Times New Roman" w:cs="Times New Roman"/>
          <w:sz w:val="24"/>
          <w:szCs w:val="24"/>
          <w:lang w:eastAsia="et-EE"/>
        </w:rPr>
        <w:t xml:space="preserve"> või</w:t>
      </w:r>
      <w:r w:rsidRPr="00AA3CA2">
        <w:rPr>
          <w:rFonts w:ascii="Times New Roman" w:hAnsi="Times New Roman" w:eastAsia="Times New Roman" w:cs="Times New Roman"/>
          <w:sz w:val="24"/>
          <w:szCs w:val="24"/>
          <w:lang w:eastAsia="et-EE"/>
        </w:rPr>
        <w:t xml:space="preserve"> teadus- ja arendusasutustele metsa majandamiseks õppe-, teadus- ja arendustegevuse eesmärgil</w:t>
      </w:r>
      <w:r w:rsidRPr="00AA3CA2" w:rsidR="008C5938">
        <w:rPr>
          <w:rFonts w:ascii="Times New Roman" w:hAnsi="Times New Roman" w:eastAsia="Times New Roman" w:cs="Times New Roman"/>
          <w:sz w:val="24"/>
          <w:szCs w:val="24"/>
          <w:lang w:eastAsia="et-EE"/>
        </w:rPr>
        <w:t xml:space="preserve"> </w:t>
      </w:r>
      <w:ins w:author="Aili Sandre - JUSTDIGI" w:date="2026-01-27T10:14:00Z" w16du:dateUtc="2026-01-27T08:14:00Z" w:id="33">
        <w:r w:rsidR="00515CB3">
          <w:rPr>
            <w:rFonts w:ascii="Times New Roman" w:hAnsi="Times New Roman" w:eastAsia="Times New Roman" w:cs="Times New Roman"/>
            <w:sz w:val="24"/>
            <w:szCs w:val="24"/>
            <w:lang w:eastAsia="et-EE"/>
          </w:rPr>
          <w:t>ning</w:t>
        </w:r>
      </w:ins>
      <w:del w:author="Aili Sandre - JUSTDIGI" w:date="2026-01-27T10:13:00Z" w16du:dateUtc="2026-01-27T08:13:00Z" w:id="34">
        <w:r w:rsidRPr="00AA3CA2" w:rsidDel="006163CC" w:rsidR="008C5938">
          <w:rPr>
            <w:rFonts w:ascii="Times New Roman" w:hAnsi="Times New Roman" w:eastAsia="Times New Roman" w:cs="Times New Roman"/>
            <w:sz w:val="24"/>
            <w:szCs w:val="24"/>
            <w:lang w:eastAsia="et-EE"/>
          </w:rPr>
          <w:delText xml:space="preserve">teadus- ja õppetöö </w:delText>
        </w:r>
      </w:del>
      <w:ins w:author="Aili Sandre - JUSTDIGI" w:date="2026-01-27T10:14:00Z" w16du:dateUtc="2026-01-27T08:14:00Z" w:id="35">
        <w:r w:rsidR="00515CB3">
          <w:rPr>
            <w:rFonts w:ascii="Times New Roman" w:hAnsi="Times New Roman" w:eastAsia="Times New Roman" w:cs="Times New Roman"/>
            <w:sz w:val="24"/>
            <w:szCs w:val="24"/>
            <w:lang w:eastAsia="et-EE"/>
          </w:rPr>
          <w:t xml:space="preserve"> </w:t>
        </w:r>
      </w:ins>
      <w:r w:rsidRPr="00AA3CA2" w:rsidR="008C5938">
        <w:rPr>
          <w:rFonts w:ascii="Times New Roman" w:hAnsi="Times New Roman" w:eastAsia="Times New Roman" w:cs="Times New Roman"/>
          <w:sz w:val="24"/>
          <w:szCs w:val="24"/>
          <w:lang w:eastAsia="et-EE"/>
        </w:rPr>
        <w:t>er</w:t>
      </w:r>
      <w:r w:rsidRPr="00AA3CA2" w:rsidR="003D7E36">
        <w:rPr>
          <w:rFonts w:ascii="Times New Roman" w:hAnsi="Times New Roman" w:eastAsia="Times New Roman" w:cs="Times New Roman"/>
          <w:sz w:val="24"/>
          <w:szCs w:val="24"/>
          <w:lang w:eastAsia="et-EE"/>
        </w:rPr>
        <w:t>andite</w:t>
      </w:r>
      <w:r w:rsidRPr="00AA3CA2" w:rsidR="008C5938">
        <w:rPr>
          <w:rFonts w:ascii="Times New Roman" w:hAnsi="Times New Roman" w:eastAsia="Times New Roman" w:cs="Times New Roman"/>
          <w:sz w:val="24"/>
          <w:szCs w:val="24"/>
          <w:lang w:eastAsia="et-EE"/>
        </w:rPr>
        <w:t xml:space="preserve"> taotlemise</w:t>
      </w:r>
      <w:del w:author="Aili Sandre - JUSTDIGI" w:date="2026-01-27T10:14:00Z" w16du:dateUtc="2026-01-27T08:14:00Z" w:id="36">
        <w:r w:rsidRPr="00AA3CA2" w:rsidDel="00515CB3" w:rsidR="008C5938">
          <w:rPr>
            <w:rFonts w:ascii="Times New Roman" w:hAnsi="Times New Roman" w:eastAsia="Times New Roman" w:cs="Times New Roman"/>
            <w:sz w:val="24"/>
            <w:szCs w:val="24"/>
            <w:lang w:eastAsia="et-EE"/>
          </w:rPr>
          <w:delText>ks</w:delText>
        </w:r>
      </w:del>
      <w:r w:rsidRPr="00AA3CA2" w:rsidR="008C5938">
        <w:rPr>
          <w:rFonts w:ascii="Times New Roman" w:hAnsi="Times New Roman" w:eastAsia="Times New Roman" w:cs="Times New Roman"/>
          <w:sz w:val="24"/>
          <w:szCs w:val="24"/>
          <w:lang w:eastAsia="et-EE"/>
        </w:rPr>
        <w:t>, rakendamise</w:t>
      </w:r>
      <w:del w:author="Aili Sandre - JUSTDIGI" w:date="2026-01-27T10:14:00Z" w16du:dateUtc="2026-01-27T08:14:00Z" w:id="37">
        <w:r w:rsidRPr="00AA3CA2" w:rsidDel="00515CB3" w:rsidR="008C5938">
          <w:rPr>
            <w:rFonts w:ascii="Times New Roman" w:hAnsi="Times New Roman" w:eastAsia="Times New Roman" w:cs="Times New Roman"/>
            <w:sz w:val="24"/>
            <w:szCs w:val="24"/>
            <w:lang w:eastAsia="et-EE"/>
          </w:rPr>
          <w:delText>ks</w:delText>
        </w:r>
      </w:del>
      <w:r w:rsidRPr="00AA3CA2" w:rsidR="008C5938">
        <w:rPr>
          <w:rFonts w:ascii="Times New Roman" w:hAnsi="Times New Roman" w:eastAsia="Times New Roman" w:cs="Times New Roman"/>
          <w:sz w:val="24"/>
          <w:szCs w:val="24"/>
          <w:lang w:eastAsia="et-EE"/>
        </w:rPr>
        <w:t xml:space="preserve"> ja hindamise</w:t>
      </w:r>
      <w:ins w:author="Aili Sandre - JUSTDIGI" w:date="2026-01-27T10:14:00Z" w16du:dateUtc="2026-01-27T08:14:00Z" w:id="38">
        <w:r w:rsidR="00515CB3">
          <w:rPr>
            <w:rFonts w:ascii="Times New Roman" w:hAnsi="Times New Roman" w:eastAsia="Times New Roman" w:cs="Times New Roman"/>
            <w:sz w:val="24"/>
            <w:szCs w:val="24"/>
            <w:lang w:eastAsia="et-EE"/>
          </w:rPr>
          <w:t xml:space="preserve"> korra</w:t>
        </w:r>
      </w:ins>
      <w:del w:author="Aili Sandre - JUSTDIGI" w:date="2026-01-27T10:14:00Z" w16du:dateUtc="2026-01-27T08:14:00Z" w:id="39">
        <w:r w:rsidRPr="00AA3CA2" w:rsidDel="00515CB3" w:rsidR="008C5938">
          <w:rPr>
            <w:rFonts w:ascii="Times New Roman" w:hAnsi="Times New Roman" w:eastAsia="Times New Roman" w:cs="Times New Roman"/>
            <w:sz w:val="24"/>
            <w:szCs w:val="24"/>
            <w:lang w:eastAsia="et-EE"/>
          </w:rPr>
          <w:delText>ks</w:delText>
        </w:r>
      </w:del>
      <w:r w:rsidRPr="00AA3CA2" w:rsidR="008C5938">
        <w:rPr>
          <w:rFonts w:ascii="Times New Roman" w:hAnsi="Times New Roman" w:eastAsia="Times New Roman" w:cs="Times New Roman"/>
          <w:sz w:val="24"/>
          <w:szCs w:val="24"/>
          <w:lang w:eastAsia="et-EE"/>
        </w:rPr>
        <w:t>.</w:t>
      </w:r>
      <w:r w:rsidRPr="00AA3CA2">
        <w:rPr>
          <w:rFonts w:ascii="Times New Roman" w:hAnsi="Times New Roman" w:eastAsia="Times New Roman" w:cs="Times New Roman"/>
          <w:sz w:val="24"/>
          <w:szCs w:val="24"/>
          <w:lang w:eastAsia="et-EE"/>
        </w:rPr>
        <w:t>“;</w:t>
      </w:r>
    </w:p>
    <w:p w:rsidRPr="00AA3CA2" w:rsidR="005C7136" w:rsidP="0058723E" w:rsidRDefault="005C7136" w14:paraId="04C01451" w14:textId="77777777">
      <w:pPr>
        <w:pStyle w:val="paragraph"/>
        <w:spacing w:before="0" w:beforeAutospacing="0" w:after="0" w:afterAutospacing="0"/>
        <w:jc w:val="both"/>
        <w:textAlignment w:val="baseline"/>
        <w:rPr>
          <w:rStyle w:val="normaltextrun"/>
          <w:rFonts w:eastAsiaTheme="majorEastAsia"/>
        </w:rPr>
      </w:pPr>
    </w:p>
    <w:p w:rsidRPr="00AA3CA2" w:rsidR="005C7136" w:rsidP="0058723E" w:rsidRDefault="005C7136" w14:paraId="57D81FEC" w14:textId="43BA0EDC">
      <w:pPr>
        <w:pStyle w:val="paragraph"/>
        <w:spacing w:before="0" w:beforeAutospacing="0" w:after="0" w:afterAutospacing="0"/>
        <w:jc w:val="both"/>
        <w:textAlignment w:val="baseline"/>
      </w:pPr>
      <w:r w:rsidRPr="00AA3CA2">
        <w:rPr>
          <w:rStyle w:val="normaltextrun"/>
          <w:rFonts w:eastAsiaTheme="majorEastAsia"/>
          <w:b/>
          <w:bCs/>
        </w:rPr>
        <w:t>1</w:t>
      </w:r>
      <w:r w:rsidR="00DB5AC7">
        <w:rPr>
          <w:rStyle w:val="normaltextrun"/>
          <w:rFonts w:eastAsiaTheme="majorEastAsia"/>
          <w:b/>
          <w:bCs/>
        </w:rPr>
        <w:t>8</w:t>
      </w:r>
      <w:r w:rsidRPr="00AA3CA2">
        <w:rPr>
          <w:rStyle w:val="normaltextrun"/>
          <w:rFonts w:eastAsiaTheme="majorEastAsia"/>
          <w:b/>
          <w:bCs/>
        </w:rPr>
        <w:t>)</w:t>
      </w:r>
      <w:r w:rsidRPr="00AA3CA2">
        <w:rPr>
          <w:rStyle w:val="normaltextrun"/>
          <w:rFonts w:eastAsiaTheme="majorEastAsia"/>
        </w:rPr>
        <w:t xml:space="preserve"> paragrahvi 11 lõige 4¹ muudetakse </w:t>
      </w:r>
      <w:r w:rsidR="006F48C5">
        <w:rPr>
          <w:rStyle w:val="normaltextrun"/>
          <w:rFonts w:eastAsiaTheme="majorEastAsia"/>
        </w:rPr>
        <w:t>ja</w:t>
      </w:r>
      <w:r w:rsidRPr="00AA3CA2">
        <w:rPr>
          <w:rStyle w:val="normaltextrun"/>
          <w:rFonts w:eastAsiaTheme="majorEastAsia"/>
        </w:rPr>
        <w:t xml:space="preserve"> sõnastatakse järgmiselt:</w:t>
      </w:r>
    </w:p>
    <w:p w:rsidRPr="00AA3CA2" w:rsidR="005C7136" w:rsidP="0058723E" w:rsidRDefault="005C7136" w14:paraId="194D78ED" w14:textId="2BFA634F">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„(4¹)</w:t>
      </w:r>
      <w:r w:rsidRPr="00AA3CA2" w:rsidR="003C572F">
        <w:rPr>
          <w:rStyle w:val="normaltextrun"/>
          <w:rFonts w:eastAsiaTheme="majorEastAsia"/>
        </w:rPr>
        <w:t xml:space="preserve"> </w:t>
      </w:r>
      <w:r w:rsidRPr="00AA3CA2">
        <w:rPr>
          <w:rStyle w:val="normaltextrun"/>
          <w:rFonts w:eastAsiaTheme="majorEastAsia"/>
        </w:rPr>
        <w:t>Metsa inventeeritakse ülepinnalise takseerimisega</w:t>
      </w:r>
      <w:r w:rsidRPr="00AA3CA2" w:rsidR="0028385D">
        <w:rPr>
          <w:rStyle w:val="normaltextrun"/>
          <w:rFonts w:eastAsiaTheme="majorEastAsia"/>
        </w:rPr>
        <w:t xml:space="preserve"> </w:t>
      </w:r>
      <w:r w:rsidRPr="00AA3CA2">
        <w:rPr>
          <w:rStyle w:val="normaltextrun"/>
          <w:rFonts w:eastAsiaTheme="majorEastAsia"/>
        </w:rPr>
        <w:t xml:space="preserve">või statistilise valikmeetodiga. Metsa inventeerimise andmed, välja arvatud statistilise valikmeetodiga saadud andmed, kehtivad kümme aastat inventeerimise kuupäevast arvates. Metsaregistrisse kantavad inventeerimisandmed ei tohi olla vanemad kui üks aasta, välja arvatud juhul, kui eraldise pindala on muutunud kuni </w:t>
      </w:r>
      <w:r w:rsidRPr="00AA3CA2" w:rsidR="008265F7">
        <w:rPr>
          <w:rStyle w:val="normaltextrun"/>
          <w:rFonts w:eastAsiaTheme="majorEastAsia"/>
        </w:rPr>
        <w:t>2</w:t>
      </w:r>
      <w:r w:rsidRPr="00AA3CA2">
        <w:rPr>
          <w:rStyle w:val="normaltextrun"/>
          <w:rFonts w:eastAsiaTheme="majorEastAsia"/>
        </w:rPr>
        <w:t>0%</w:t>
      </w:r>
      <w:r w:rsidRPr="00AA3CA2" w:rsidR="00C137F5">
        <w:rPr>
          <w:rStyle w:val="normaltextrun"/>
          <w:rFonts w:eastAsiaTheme="majorEastAsia"/>
        </w:rPr>
        <w:t>,</w:t>
      </w:r>
      <w:r w:rsidRPr="00AA3CA2" w:rsidR="003662A6">
        <w:rPr>
          <w:rStyle w:val="normaltextrun"/>
          <w:rFonts w:eastAsiaTheme="majorEastAsia"/>
        </w:rPr>
        <w:t xml:space="preserve"> </w:t>
      </w:r>
      <w:r w:rsidRPr="00AA3CA2" w:rsidR="00C137F5">
        <w:rPr>
          <w:rStyle w:val="normaltextrun"/>
          <w:rFonts w:eastAsiaTheme="majorEastAsia"/>
          <w:bdr w:val="none" w:color="auto" w:sz="0" w:space="0" w:frame="1"/>
        </w:rPr>
        <w:t>kuid mitte rohkem kui 0,2 hektarit</w:t>
      </w:r>
      <w:r w:rsidRPr="00AA3CA2">
        <w:rPr>
          <w:rStyle w:val="normaltextrun"/>
          <w:rFonts w:eastAsiaTheme="majorEastAsia"/>
        </w:rPr>
        <w:t xml:space="preserve"> selle ruumiandmete muutmise tõttu.“;</w:t>
      </w:r>
    </w:p>
    <w:p w:rsidRPr="00AA3CA2" w:rsidR="005C7136" w:rsidP="0058723E" w:rsidRDefault="005C7136" w14:paraId="4C24EDEB" w14:textId="77777777">
      <w:pPr>
        <w:pStyle w:val="paragraph"/>
        <w:spacing w:before="0" w:beforeAutospacing="0" w:after="0" w:afterAutospacing="0"/>
        <w:jc w:val="both"/>
        <w:textAlignment w:val="baseline"/>
        <w:rPr>
          <w:rStyle w:val="normaltextrun"/>
          <w:rFonts w:eastAsiaTheme="majorEastAsia"/>
        </w:rPr>
      </w:pPr>
    </w:p>
    <w:p w:rsidRPr="00AA3CA2" w:rsidR="004D5D97" w:rsidP="0058723E" w:rsidRDefault="004D5D97" w14:paraId="47547D77" w14:textId="051792CA">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b/>
          <w:bCs/>
        </w:rPr>
        <w:t>1</w:t>
      </w:r>
      <w:r w:rsidR="001A2792">
        <w:rPr>
          <w:rStyle w:val="normaltextrun"/>
          <w:rFonts w:eastAsiaTheme="majorEastAsia"/>
          <w:b/>
          <w:bCs/>
        </w:rPr>
        <w:t>9</w:t>
      </w:r>
      <w:r w:rsidRPr="00AA3CA2">
        <w:rPr>
          <w:rStyle w:val="normaltextrun"/>
          <w:rFonts w:eastAsiaTheme="majorEastAsia"/>
          <w:b/>
          <w:bCs/>
        </w:rPr>
        <w:t>)</w:t>
      </w:r>
      <w:r w:rsidRPr="00AA3CA2">
        <w:rPr>
          <w:rStyle w:val="normaltextrun"/>
          <w:rFonts w:eastAsiaTheme="majorEastAsia"/>
        </w:rPr>
        <w:t xml:space="preserve"> paragrahvi 11 lõiget 4¹ täiendatakse pärast </w:t>
      </w:r>
      <w:ins w:author="Aili Sandre - JUSTDIGI" w:date="2026-01-26T15:33:00Z" w16du:dateUtc="2026-01-26T13:33:00Z" w:id="40">
        <w:r w:rsidR="001B295B">
          <w:rPr>
            <w:rStyle w:val="normaltextrun"/>
            <w:rFonts w:eastAsiaTheme="majorEastAsia"/>
          </w:rPr>
          <w:t>tekstisoa</w:t>
        </w:r>
      </w:ins>
      <w:del w:author="Aili Sandre - JUSTDIGI" w:date="2026-01-26T15:33:00Z" w16du:dateUtc="2026-01-26T13:33:00Z" w:id="41">
        <w:r w:rsidRPr="00AA3CA2" w:rsidDel="001B295B">
          <w:rPr>
            <w:rStyle w:val="normaltextrun"/>
            <w:rFonts w:eastAsiaTheme="majorEastAsia"/>
          </w:rPr>
          <w:delText>sõna</w:delText>
        </w:r>
      </w:del>
      <w:r w:rsidRPr="00AA3CA2">
        <w:rPr>
          <w:rStyle w:val="normaltextrun"/>
          <w:rFonts w:eastAsiaTheme="majorEastAsia"/>
        </w:rPr>
        <w:t xml:space="preserve"> „takseerimisega“ </w:t>
      </w:r>
      <w:commentRangeStart w:id="42"/>
      <w:r w:rsidRPr="00AA3CA2">
        <w:rPr>
          <w:rStyle w:val="normaltextrun"/>
          <w:rFonts w:eastAsiaTheme="majorEastAsia"/>
        </w:rPr>
        <w:t>tekstiosaga</w:t>
      </w:r>
      <w:commentRangeEnd w:id="42"/>
      <w:r w:rsidR="00CF2F86">
        <w:rPr>
          <w:rStyle w:val="Kommentaariviide"/>
          <w:rFonts w:asciiTheme="minorHAnsi" w:hAnsiTheme="minorHAnsi" w:eastAsiaTheme="minorHAnsi" w:cstheme="minorBidi"/>
          <w:kern w:val="2"/>
          <w:lang w:eastAsia="en-US"/>
          <w14:ligatures w14:val="standardContextual"/>
        </w:rPr>
        <w:commentReference w:id="42"/>
      </w:r>
      <w:r w:rsidRPr="00AA3CA2">
        <w:rPr>
          <w:rStyle w:val="normaltextrun"/>
          <w:rFonts w:eastAsiaTheme="majorEastAsia"/>
        </w:rPr>
        <w:t xml:space="preserve"> „,</w:t>
      </w:r>
      <w:r w:rsidRPr="00AA3CA2" w:rsidR="00706167">
        <w:rPr>
          <w:rStyle w:val="normaltextrun"/>
          <w:rFonts w:eastAsiaTheme="majorEastAsia"/>
        </w:rPr>
        <w:t> </w:t>
      </w:r>
      <w:r w:rsidRPr="00AA3CA2">
        <w:rPr>
          <w:rStyle w:val="normaltextrun"/>
          <w:rFonts w:eastAsiaTheme="majorEastAsia"/>
        </w:rPr>
        <w:t>kaugseire meetodiga“;</w:t>
      </w:r>
    </w:p>
    <w:p w:rsidRPr="00AA3CA2" w:rsidR="004D5D97" w:rsidP="0058723E" w:rsidRDefault="004D5D97" w14:paraId="26AEC925" w14:textId="32CD4DCD">
      <w:pPr>
        <w:pStyle w:val="paragraph"/>
        <w:spacing w:before="0" w:beforeAutospacing="0" w:after="0" w:afterAutospacing="0"/>
        <w:jc w:val="both"/>
        <w:textAlignment w:val="baseline"/>
        <w:rPr>
          <w:rStyle w:val="normaltextrun"/>
          <w:rFonts w:eastAsiaTheme="majorEastAsia"/>
        </w:rPr>
      </w:pPr>
    </w:p>
    <w:p w:rsidRPr="00AA3CA2" w:rsidR="005C7136" w:rsidP="0058723E" w:rsidRDefault="001A2792" w14:paraId="3FC837B3" w14:textId="452BD90D">
      <w:pPr>
        <w:pStyle w:val="paragraph"/>
        <w:spacing w:before="0" w:beforeAutospacing="0" w:after="0" w:afterAutospacing="0"/>
        <w:jc w:val="both"/>
        <w:textAlignment w:val="baseline"/>
      </w:pPr>
      <w:r>
        <w:rPr>
          <w:rStyle w:val="normaltextrun"/>
          <w:rFonts w:eastAsiaTheme="majorEastAsia"/>
          <w:b/>
          <w:bCs/>
        </w:rPr>
        <w:t>20</w:t>
      </w:r>
      <w:r w:rsidRPr="00AA3CA2" w:rsidR="005C7136">
        <w:rPr>
          <w:rStyle w:val="normaltextrun"/>
          <w:rFonts w:eastAsiaTheme="majorEastAsia"/>
          <w:b/>
          <w:bCs/>
        </w:rPr>
        <w:t>)</w:t>
      </w:r>
      <w:r w:rsidRPr="00AA3CA2" w:rsidR="005C7136">
        <w:rPr>
          <w:rStyle w:val="normaltextrun"/>
          <w:rFonts w:eastAsiaTheme="majorEastAsia"/>
        </w:rPr>
        <w:t xml:space="preserve"> </w:t>
      </w:r>
      <w:bookmarkStart w:name="_Hlk218684241" w:id="43"/>
      <w:r w:rsidRPr="00AA3CA2" w:rsidR="005C7136">
        <w:rPr>
          <w:rStyle w:val="normaltextrun"/>
          <w:rFonts w:eastAsiaTheme="majorEastAsia"/>
        </w:rPr>
        <w:t xml:space="preserve">paragrahvi </w:t>
      </w:r>
      <w:r w:rsidRPr="00AA3CA2" w:rsidR="005C7136">
        <w:t>12</w:t>
      </w:r>
      <w:r w:rsidRPr="00AA3CA2" w:rsidR="005C7136">
        <w:rPr>
          <w:vertAlign w:val="superscript"/>
        </w:rPr>
        <w:t>2</w:t>
      </w:r>
      <w:r w:rsidRPr="00AA3CA2" w:rsidR="005C7136">
        <w:t xml:space="preserve"> lõike 5</w:t>
      </w:r>
      <w:r w:rsidRPr="00AA3CA2" w:rsidR="005C7136">
        <w:rPr>
          <w:vertAlign w:val="superscript"/>
        </w:rPr>
        <w:t>1</w:t>
      </w:r>
      <w:r w:rsidRPr="00AA3CA2" w:rsidR="005C7136">
        <w:t xml:space="preserve"> punkt 1</w:t>
      </w:r>
      <w:r w:rsidRPr="00AA3CA2" w:rsidR="005C7136">
        <w:rPr>
          <w:rStyle w:val="normaltextrun"/>
          <w:rFonts w:eastAsiaTheme="majorEastAsia"/>
        </w:rPr>
        <w:t xml:space="preserve"> muudetakse </w:t>
      </w:r>
      <w:r w:rsidR="006F48C5">
        <w:rPr>
          <w:rStyle w:val="normaltextrun"/>
          <w:rFonts w:eastAsiaTheme="majorEastAsia"/>
        </w:rPr>
        <w:t>ja</w:t>
      </w:r>
      <w:r w:rsidRPr="00AA3CA2" w:rsidR="005C7136">
        <w:rPr>
          <w:rStyle w:val="normaltextrun"/>
          <w:rFonts w:eastAsiaTheme="majorEastAsia"/>
        </w:rPr>
        <w:t xml:space="preserve"> sõnastatakse järgmiselt:</w:t>
      </w:r>
    </w:p>
    <w:p w:rsidRPr="00AA3CA2" w:rsidR="005C7136" w:rsidP="00502444" w:rsidRDefault="005C7136" w14:paraId="7F0D9402" w14:textId="738FB879">
      <w:pPr>
        <w:spacing w:after="0" w:line="240" w:lineRule="auto"/>
        <w:jc w:val="both"/>
        <w:rPr>
          <w:rFonts w:ascii="Times New Roman" w:hAnsi="Times New Roman" w:cs="Times New Roman"/>
          <w:b/>
          <w:bCs/>
          <w:sz w:val="24"/>
          <w:szCs w:val="24"/>
        </w:rPr>
      </w:pPr>
      <w:r w:rsidRPr="00AA3CA2">
        <w:rPr>
          <w:rFonts w:ascii="Times New Roman" w:hAnsi="Times New Roman" w:cs="Times New Roman"/>
          <w:sz w:val="24"/>
          <w:szCs w:val="24"/>
        </w:rPr>
        <w:t>„1)</w:t>
      </w:r>
      <w:r w:rsidRPr="00AA3CA2" w:rsidR="004A46C5">
        <w:rPr>
          <w:rFonts w:ascii="Times New Roman" w:hAnsi="Times New Roman" w:cs="Times New Roman"/>
          <w:sz w:val="24"/>
          <w:szCs w:val="24"/>
        </w:rPr>
        <w:t> </w:t>
      </w:r>
      <w:r w:rsidRPr="00AA3CA2">
        <w:rPr>
          <w:rFonts w:ascii="Times New Roman" w:hAnsi="Times New Roman" w:cs="Times New Roman"/>
          <w:sz w:val="24"/>
          <w:szCs w:val="24"/>
        </w:rPr>
        <w:t xml:space="preserve">rikkunud metsakorraldustööde nõudeid </w:t>
      </w:r>
      <w:r w:rsidRPr="00A617EC" w:rsidR="00A617EC">
        <w:rPr>
          <w:rFonts w:ascii="Times New Roman" w:hAnsi="Times New Roman" w:cs="Times New Roman"/>
          <w:sz w:val="24"/>
          <w:szCs w:val="24"/>
        </w:rPr>
        <w:t xml:space="preserve">puistu koosseisu, esimese rinde rinnaspindala ja enamuspuuliigi vanuse, kõrguse ning </w:t>
      </w:r>
      <w:r w:rsidRPr="007A5CF0" w:rsidR="00A617EC">
        <w:rPr>
          <w:rFonts w:ascii="Times New Roman" w:hAnsi="Times New Roman" w:cs="Times New Roman"/>
          <w:sz w:val="24"/>
          <w:szCs w:val="24"/>
        </w:rPr>
        <w:t>rinnas</w:t>
      </w:r>
      <w:r w:rsidRPr="007A5CF0" w:rsidR="00CE1751">
        <w:rPr>
          <w:rFonts w:ascii="Times New Roman" w:hAnsi="Times New Roman" w:cs="Times New Roman"/>
          <w:sz w:val="24"/>
          <w:szCs w:val="24"/>
        </w:rPr>
        <w:t>diameetri</w:t>
      </w:r>
      <w:r w:rsidRPr="007A5CF0" w:rsidR="00A617EC">
        <w:rPr>
          <w:rFonts w:ascii="Times New Roman" w:hAnsi="Times New Roman" w:cs="Times New Roman"/>
          <w:sz w:val="24"/>
          <w:szCs w:val="24"/>
        </w:rPr>
        <w:t xml:space="preserve"> </w:t>
      </w:r>
      <w:ins w:author="Aili Sandre - JUSTDIGI" w:date="2026-01-26T15:35:00Z" w16du:dateUtc="2026-01-26T13:35:00Z" w:id="44">
        <w:r w:rsidR="00EF41EC">
          <w:rPr>
            <w:rFonts w:ascii="Times New Roman" w:hAnsi="Times New Roman" w:cs="Times New Roman"/>
            <w:sz w:val="24"/>
            <w:szCs w:val="24"/>
          </w:rPr>
          <w:t>kohta</w:t>
        </w:r>
      </w:ins>
      <w:del w:author="Aili Sandre - JUSTDIGI" w:date="2026-01-26T15:35:00Z" w16du:dateUtc="2026-01-26T13:35:00Z" w:id="45">
        <w:r w:rsidRPr="00A617EC" w:rsidDel="00EF41EC" w:rsidR="00A617EC">
          <w:rPr>
            <w:rFonts w:ascii="Times New Roman" w:hAnsi="Times New Roman" w:cs="Times New Roman"/>
            <w:sz w:val="24"/>
            <w:szCs w:val="24"/>
          </w:rPr>
          <w:delText>osas</w:delText>
        </w:r>
      </w:del>
      <w:r w:rsidRPr="00A617EC" w:rsidR="00A617EC">
        <w:rPr>
          <w:rFonts w:ascii="Times New Roman" w:hAnsi="Times New Roman" w:cs="Times New Roman"/>
          <w:sz w:val="24"/>
          <w:szCs w:val="24"/>
        </w:rPr>
        <w:t xml:space="preserve"> </w:t>
      </w:r>
      <w:r w:rsidRPr="00AA3CA2">
        <w:rPr>
          <w:rFonts w:ascii="Times New Roman" w:hAnsi="Times New Roman" w:cs="Times New Roman"/>
          <w:sz w:val="24"/>
          <w:szCs w:val="24"/>
        </w:rPr>
        <w:t xml:space="preserve">kalendriaasta jooksul vähemalt </w:t>
      </w:r>
      <w:r w:rsidR="00C05370">
        <w:rPr>
          <w:rFonts w:ascii="Times New Roman" w:hAnsi="Times New Roman" w:cs="Times New Roman"/>
          <w:sz w:val="24"/>
          <w:szCs w:val="24"/>
        </w:rPr>
        <w:t>kümnel</w:t>
      </w:r>
      <w:r w:rsidRPr="00AA3CA2" w:rsidR="00C05370">
        <w:rPr>
          <w:rFonts w:ascii="Times New Roman" w:hAnsi="Times New Roman" w:cs="Times New Roman"/>
          <w:sz w:val="24"/>
          <w:szCs w:val="24"/>
        </w:rPr>
        <w:t xml:space="preserve"> </w:t>
      </w:r>
      <w:r w:rsidRPr="00AA3CA2">
        <w:rPr>
          <w:rFonts w:ascii="Times New Roman" w:hAnsi="Times New Roman" w:cs="Times New Roman"/>
          <w:sz w:val="24"/>
          <w:szCs w:val="24"/>
        </w:rPr>
        <w:t xml:space="preserve">metsaregistrisse kandmiseks esitatud metsaeraldisel määral, mis ületab metsa </w:t>
      </w:r>
      <w:r w:rsidRPr="00AA3CA2">
        <w:rPr>
          <w:rFonts w:ascii="Times New Roman" w:hAnsi="Times New Roman" w:cs="Times New Roman"/>
          <w:sz w:val="24"/>
          <w:szCs w:val="24"/>
        </w:rPr>
        <w:lastRenderedPageBreak/>
        <w:t>korraldamise juhendiga metsakorraldustööde täpsuse</w:t>
      </w:r>
      <w:r w:rsidRPr="00AA3CA2" w:rsidR="00F46FB8">
        <w:rPr>
          <w:rFonts w:ascii="Times New Roman" w:hAnsi="Times New Roman" w:cs="Times New Roman"/>
          <w:sz w:val="24"/>
          <w:szCs w:val="24"/>
        </w:rPr>
        <w:t xml:space="preserve"> kohta</w:t>
      </w:r>
      <w:r w:rsidRPr="00AA3CA2">
        <w:rPr>
          <w:rFonts w:ascii="Times New Roman" w:hAnsi="Times New Roman" w:cs="Times New Roman"/>
          <w:sz w:val="24"/>
          <w:szCs w:val="24"/>
        </w:rPr>
        <w:t xml:space="preserve"> seatud veapiire vähemalt ka</w:t>
      </w:r>
      <w:r w:rsidRPr="00AA3CA2" w:rsidR="00F46FB8">
        <w:rPr>
          <w:rFonts w:ascii="Times New Roman" w:hAnsi="Times New Roman" w:cs="Times New Roman"/>
          <w:sz w:val="24"/>
          <w:szCs w:val="24"/>
        </w:rPr>
        <w:t xml:space="preserve">ks </w:t>
      </w:r>
      <w:r w:rsidRPr="00AA3CA2">
        <w:rPr>
          <w:rFonts w:ascii="Times New Roman" w:hAnsi="Times New Roman" w:cs="Times New Roman"/>
          <w:sz w:val="24"/>
          <w:szCs w:val="24"/>
        </w:rPr>
        <w:t>kord</w:t>
      </w:r>
      <w:r w:rsidRPr="00AA3CA2" w:rsidR="00F46FB8">
        <w:rPr>
          <w:rFonts w:ascii="Times New Roman" w:hAnsi="Times New Roman" w:cs="Times New Roman"/>
          <w:sz w:val="24"/>
          <w:szCs w:val="24"/>
        </w:rPr>
        <w:t>a</w:t>
      </w:r>
      <w:r w:rsidRPr="00AA3CA2">
        <w:rPr>
          <w:rFonts w:ascii="Times New Roman" w:hAnsi="Times New Roman" w:cs="Times New Roman"/>
          <w:sz w:val="24"/>
          <w:szCs w:val="24"/>
        </w:rPr>
        <w:t>;“</w:t>
      </w:r>
      <w:r w:rsidRPr="00AA3CA2" w:rsidR="00F46FB8">
        <w:rPr>
          <w:rFonts w:ascii="Times New Roman" w:hAnsi="Times New Roman" w:cs="Times New Roman"/>
          <w:sz w:val="24"/>
          <w:szCs w:val="24"/>
        </w:rPr>
        <w:t>;</w:t>
      </w:r>
    </w:p>
    <w:bookmarkEnd w:id="43"/>
    <w:p w:rsidRPr="00AA3CA2" w:rsidR="00F46FB8" w:rsidP="00502444" w:rsidRDefault="00F46FB8" w14:paraId="76AC0559" w14:textId="77777777">
      <w:pPr>
        <w:spacing w:after="0" w:line="240" w:lineRule="auto"/>
        <w:jc w:val="both"/>
        <w:rPr>
          <w:rFonts w:ascii="Times New Roman" w:hAnsi="Times New Roman" w:cs="Times New Roman"/>
          <w:i/>
          <w:iCs/>
          <w:sz w:val="24"/>
          <w:szCs w:val="24"/>
        </w:rPr>
      </w:pPr>
    </w:p>
    <w:p w:rsidRPr="00AA3CA2" w:rsidR="005C7136" w:rsidP="0058723E" w:rsidRDefault="00146F6C" w14:paraId="46F40397" w14:textId="5D5E7DF1">
      <w:pPr>
        <w:pStyle w:val="paragraph"/>
        <w:spacing w:before="0" w:beforeAutospacing="0" w:after="0" w:afterAutospacing="0"/>
        <w:jc w:val="both"/>
        <w:textAlignment w:val="baseline"/>
      </w:pPr>
      <w:r>
        <w:rPr>
          <w:rStyle w:val="normaltextrun"/>
          <w:rFonts w:eastAsiaTheme="majorEastAsia"/>
          <w:b/>
          <w:bCs/>
        </w:rPr>
        <w:t>2</w:t>
      </w:r>
      <w:r w:rsidR="001A2792">
        <w:rPr>
          <w:rStyle w:val="normaltextrun"/>
          <w:rFonts w:eastAsiaTheme="majorEastAsia"/>
          <w:b/>
          <w:bCs/>
        </w:rPr>
        <w:t>1</w:t>
      </w:r>
      <w:r w:rsidRPr="00AA3CA2" w:rsidR="005C7136">
        <w:rPr>
          <w:rStyle w:val="normaltextrun"/>
          <w:rFonts w:eastAsiaTheme="majorEastAsia"/>
          <w:b/>
          <w:bCs/>
        </w:rPr>
        <w:t>)</w:t>
      </w:r>
      <w:r w:rsidRPr="00AA3CA2" w:rsidR="005C7136">
        <w:rPr>
          <w:rStyle w:val="normaltextrun"/>
          <w:rFonts w:eastAsiaTheme="majorEastAsia"/>
        </w:rPr>
        <w:t xml:space="preserve"> paragrahvi </w:t>
      </w:r>
      <w:r w:rsidRPr="00AA3CA2" w:rsidR="005C7136">
        <w:t>13 punkt 1</w:t>
      </w:r>
      <w:r w:rsidRPr="00AA3CA2" w:rsidR="005C7136">
        <w:rPr>
          <w:b/>
          <w:bCs/>
        </w:rPr>
        <w:t xml:space="preserve"> </w:t>
      </w:r>
      <w:r w:rsidRPr="00AA3CA2" w:rsidR="005C7136">
        <w:rPr>
          <w:rStyle w:val="normaltextrun"/>
          <w:rFonts w:eastAsiaTheme="majorEastAsia"/>
        </w:rPr>
        <w:t xml:space="preserve">muudetakse </w:t>
      </w:r>
      <w:r w:rsidR="00907C32">
        <w:rPr>
          <w:rStyle w:val="normaltextrun"/>
          <w:rFonts w:eastAsiaTheme="majorEastAsia"/>
        </w:rPr>
        <w:t>ja</w:t>
      </w:r>
      <w:r w:rsidRPr="00AA3CA2" w:rsidR="005C7136">
        <w:rPr>
          <w:rStyle w:val="normaltextrun"/>
          <w:rFonts w:eastAsiaTheme="majorEastAsia"/>
        </w:rPr>
        <w:t xml:space="preserve"> sõnastatakse järgmiselt:</w:t>
      </w:r>
    </w:p>
    <w:p w:rsidRPr="00AA3CA2" w:rsidR="005C7136" w:rsidP="0058723E" w:rsidRDefault="005C7136" w14:paraId="1A3AA33B" w14:textId="1F5BCC7F">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 xml:space="preserve">„1) on rikkunud metsakorraldustööde nõudeid </w:t>
      </w:r>
      <w:r w:rsidRPr="00C54EEE" w:rsidR="00C54EEE">
        <w:rPr>
          <w:rStyle w:val="normaltextrun"/>
          <w:rFonts w:eastAsiaTheme="majorEastAsia"/>
        </w:rPr>
        <w:t>puistu koosseisu, esimese rinde rinnaspindala ja enamuspuuliigi vanuse, kõrguse ning rinnas</w:t>
      </w:r>
      <w:r w:rsidR="00CE1751">
        <w:rPr>
          <w:rStyle w:val="normaltextrun"/>
          <w:rFonts w:eastAsiaTheme="majorEastAsia"/>
        </w:rPr>
        <w:t>diameetri</w:t>
      </w:r>
      <w:r w:rsidRPr="00C54EEE" w:rsidR="00C54EEE">
        <w:rPr>
          <w:rStyle w:val="normaltextrun"/>
          <w:rFonts w:eastAsiaTheme="majorEastAsia"/>
        </w:rPr>
        <w:t xml:space="preserve"> </w:t>
      </w:r>
      <w:ins w:author="Aili Sandre - JUSTDIGI" w:date="2026-01-26T15:37:00Z" w16du:dateUtc="2026-01-26T13:37:00Z" w:id="46">
        <w:r w:rsidR="00627302">
          <w:rPr>
            <w:rStyle w:val="normaltextrun"/>
            <w:rFonts w:eastAsiaTheme="majorEastAsia"/>
          </w:rPr>
          <w:t>kohta</w:t>
        </w:r>
      </w:ins>
      <w:del w:author="Aili Sandre - JUSTDIGI" w:date="2026-01-26T15:37:00Z" w16du:dateUtc="2026-01-26T13:37:00Z" w:id="47">
        <w:r w:rsidRPr="00C54EEE" w:rsidDel="00627302" w:rsidR="00C54EEE">
          <w:rPr>
            <w:rStyle w:val="normaltextrun"/>
            <w:rFonts w:eastAsiaTheme="majorEastAsia"/>
          </w:rPr>
          <w:delText>osas</w:delText>
        </w:r>
      </w:del>
      <w:r w:rsidRPr="00C54EEE" w:rsidR="00C54EEE">
        <w:rPr>
          <w:rStyle w:val="normaltextrun"/>
          <w:rFonts w:eastAsiaTheme="majorEastAsia"/>
        </w:rPr>
        <w:t xml:space="preserve"> </w:t>
      </w:r>
      <w:r w:rsidRPr="00AA3CA2">
        <w:rPr>
          <w:rStyle w:val="normaltextrun"/>
          <w:rFonts w:eastAsiaTheme="majorEastAsia"/>
        </w:rPr>
        <w:t xml:space="preserve">kalendriaasta jooksul vähemalt </w:t>
      </w:r>
      <w:r w:rsidR="00C54EEE">
        <w:rPr>
          <w:rStyle w:val="normaltextrun"/>
          <w:rFonts w:eastAsiaTheme="majorEastAsia"/>
        </w:rPr>
        <w:t>kümnel</w:t>
      </w:r>
      <w:r w:rsidRPr="00AA3CA2" w:rsidR="00C54EEE">
        <w:rPr>
          <w:rStyle w:val="normaltextrun"/>
          <w:rFonts w:eastAsiaTheme="majorEastAsia"/>
        </w:rPr>
        <w:t xml:space="preserve"> </w:t>
      </w:r>
      <w:r w:rsidRPr="00AA3CA2">
        <w:rPr>
          <w:rStyle w:val="normaltextrun"/>
          <w:rFonts w:eastAsiaTheme="majorEastAsia"/>
        </w:rPr>
        <w:t>metsaregistrisse kandmiseks esitatud metsaeraldisel määral, mis ületab metsa korraldamise juhendiga metsakorraldustööde täpsuse</w:t>
      </w:r>
      <w:r w:rsidRPr="00AA3CA2" w:rsidR="00F46FB8">
        <w:rPr>
          <w:rStyle w:val="normaltextrun"/>
          <w:rFonts w:eastAsiaTheme="majorEastAsia"/>
        </w:rPr>
        <w:t xml:space="preserve"> kohta</w:t>
      </w:r>
      <w:r w:rsidRPr="00AA3CA2">
        <w:rPr>
          <w:rStyle w:val="normaltextrun"/>
          <w:rFonts w:eastAsiaTheme="majorEastAsia"/>
        </w:rPr>
        <w:t xml:space="preserve"> seatud veapiire vähemalt ka</w:t>
      </w:r>
      <w:r w:rsidRPr="00AA3CA2" w:rsidR="00F46FB8">
        <w:rPr>
          <w:rStyle w:val="normaltextrun"/>
          <w:rFonts w:eastAsiaTheme="majorEastAsia"/>
        </w:rPr>
        <w:t xml:space="preserve">ks </w:t>
      </w:r>
      <w:r w:rsidRPr="00AA3CA2">
        <w:rPr>
          <w:rStyle w:val="normaltextrun"/>
          <w:rFonts w:eastAsiaTheme="majorEastAsia"/>
        </w:rPr>
        <w:t>kord</w:t>
      </w:r>
      <w:r w:rsidRPr="00AA3CA2" w:rsidR="00F46FB8">
        <w:rPr>
          <w:rStyle w:val="normaltextrun"/>
          <w:rFonts w:eastAsiaTheme="majorEastAsia"/>
        </w:rPr>
        <w:t>a</w:t>
      </w:r>
      <w:r w:rsidRPr="00AA3CA2">
        <w:rPr>
          <w:rStyle w:val="normaltextrun"/>
          <w:rFonts w:eastAsiaTheme="majorEastAsia"/>
        </w:rPr>
        <w:t>;“</w:t>
      </w:r>
      <w:r w:rsidRPr="00AA3CA2" w:rsidR="00F46FB8">
        <w:rPr>
          <w:rStyle w:val="normaltextrun"/>
          <w:rFonts w:eastAsiaTheme="majorEastAsia"/>
        </w:rPr>
        <w:t>;</w:t>
      </w:r>
    </w:p>
    <w:p w:rsidRPr="00AA3CA2" w:rsidR="005C7136" w:rsidP="0058723E" w:rsidRDefault="005C7136" w14:paraId="5694CD13" w14:textId="77777777">
      <w:pPr>
        <w:pStyle w:val="paragraph"/>
        <w:spacing w:before="0" w:beforeAutospacing="0" w:after="0" w:afterAutospacing="0"/>
        <w:jc w:val="both"/>
        <w:textAlignment w:val="baseline"/>
        <w:rPr>
          <w:rStyle w:val="normaltextrun"/>
          <w:rFonts w:eastAsiaTheme="majorEastAsia"/>
        </w:rPr>
      </w:pPr>
    </w:p>
    <w:p w:rsidRPr="00AA3CA2" w:rsidR="005C7136" w:rsidP="0058723E" w:rsidRDefault="00B42DBB" w14:paraId="1D953BB4" w14:textId="3075A210">
      <w:pPr>
        <w:pStyle w:val="paragraph"/>
        <w:spacing w:before="0" w:beforeAutospacing="0" w:after="0" w:afterAutospacing="0"/>
        <w:jc w:val="both"/>
        <w:textAlignment w:val="baseline"/>
      </w:pPr>
      <w:bookmarkStart w:name="_Hlk164764858" w:id="48"/>
      <w:r w:rsidRPr="002D658E">
        <w:rPr>
          <w:rStyle w:val="normaltextrun"/>
          <w:rFonts w:eastAsiaTheme="majorEastAsia"/>
          <w:b/>
          <w:bCs/>
        </w:rPr>
        <w:t>2</w:t>
      </w:r>
      <w:r w:rsidR="001A2792">
        <w:rPr>
          <w:rStyle w:val="normaltextrun"/>
          <w:rFonts w:eastAsiaTheme="majorEastAsia"/>
          <w:b/>
          <w:bCs/>
        </w:rPr>
        <w:t>2</w:t>
      </w:r>
      <w:r w:rsidRPr="002D658E" w:rsidR="005C7136">
        <w:rPr>
          <w:rStyle w:val="normaltextrun"/>
          <w:rFonts w:eastAsiaTheme="majorEastAsia"/>
          <w:b/>
          <w:bCs/>
        </w:rPr>
        <w:t>)</w:t>
      </w:r>
      <w:r w:rsidRPr="00AA3CA2" w:rsidR="005C7136">
        <w:rPr>
          <w:rStyle w:val="normaltextrun"/>
          <w:rFonts w:eastAsiaTheme="majorEastAsia"/>
        </w:rPr>
        <w:t xml:space="preserve"> </w:t>
      </w:r>
      <w:bookmarkEnd w:id="48"/>
      <w:r w:rsidRPr="00AA3CA2" w:rsidR="005C7136">
        <w:rPr>
          <w:rStyle w:val="normaltextrun"/>
          <w:rFonts w:eastAsiaTheme="majorEastAsia"/>
        </w:rPr>
        <w:t>paragrahvi 25 lõiget 2 täiendatakse punktidega 4 ja 5 järgmises sõnastuses:</w:t>
      </w:r>
    </w:p>
    <w:p w:rsidRPr="00AA3CA2" w:rsidR="005C7136" w:rsidP="0058723E" w:rsidRDefault="005C7136" w14:paraId="01201BDF" w14:textId="75D2322C">
      <w:pPr>
        <w:pStyle w:val="paragraph"/>
        <w:spacing w:before="0" w:beforeAutospacing="0" w:after="0" w:afterAutospacing="0"/>
        <w:jc w:val="both"/>
        <w:textAlignment w:val="baseline"/>
      </w:pPr>
      <w:r w:rsidRPr="00AA3CA2">
        <w:rPr>
          <w:rStyle w:val="normaltextrun"/>
          <w:rFonts w:eastAsiaTheme="majorEastAsia"/>
        </w:rPr>
        <w:t>„</w:t>
      </w:r>
      <w:bookmarkStart w:name="_Hlk218768156" w:id="49"/>
      <w:r w:rsidRPr="00AA3CA2">
        <w:rPr>
          <w:rStyle w:val="normaltextrun"/>
          <w:rFonts w:eastAsiaTheme="majorEastAsia"/>
        </w:rPr>
        <w:t>4) </w:t>
      </w:r>
      <w:r w:rsidR="004F4903">
        <w:rPr>
          <w:rStyle w:val="normaltextrun"/>
          <w:rFonts w:eastAsiaTheme="majorEastAsia"/>
        </w:rPr>
        <w:t xml:space="preserve">mets asub </w:t>
      </w:r>
      <w:r w:rsidRPr="004F4903" w:rsidR="004F4903">
        <w:rPr>
          <w:rStyle w:val="normaltextrun"/>
          <w:rFonts w:eastAsiaTheme="majorEastAsia"/>
        </w:rPr>
        <w:t>riiklikult kaitstava kultuur</w:t>
      </w:r>
      <w:r w:rsidR="008A4E27">
        <w:rPr>
          <w:rStyle w:val="normaltextrun"/>
          <w:rFonts w:eastAsiaTheme="majorEastAsia"/>
        </w:rPr>
        <w:t>i</w:t>
      </w:r>
      <w:r w:rsidRPr="004F4903" w:rsidR="004F4903">
        <w:rPr>
          <w:rStyle w:val="normaltextrun"/>
          <w:rFonts w:eastAsiaTheme="majorEastAsia"/>
        </w:rPr>
        <w:t xml:space="preserve">mälestise alal </w:t>
      </w:r>
      <w:bookmarkStart w:name="_Hlk218754235" w:id="50"/>
      <w:r w:rsidRPr="004F4903" w:rsidR="004F4903">
        <w:rPr>
          <w:rStyle w:val="normaltextrun"/>
          <w:rFonts w:eastAsiaTheme="majorEastAsia"/>
        </w:rPr>
        <w:t xml:space="preserve">ja </w:t>
      </w:r>
      <w:r w:rsidR="004F4903">
        <w:rPr>
          <w:rStyle w:val="normaltextrun"/>
          <w:rFonts w:eastAsiaTheme="majorEastAsia"/>
        </w:rPr>
        <w:t xml:space="preserve">selle </w:t>
      </w:r>
      <w:r w:rsidRPr="004F4903" w:rsidR="004F4903">
        <w:rPr>
          <w:rStyle w:val="normaltextrun"/>
          <w:rFonts w:eastAsiaTheme="majorEastAsia"/>
        </w:rPr>
        <w:t>kaitsevööndi</w:t>
      </w:r>
      <w:r w:rsidR="004F4903">
        <w:rPr>
          <w:rStyle w:val="normaltextrun"/>
          <w:rFonts w:eastAsiaTheme="majorEastAsia"/>
        </w:rPr>
        <w:t>s ning muinsuskaitseseaduse</w:t>
      </w:r>
      <w:ins w:author="Aili Sandre - JUSTDIGI" w:date="2026-01-26T15:41:00Z" w16du:dateUtc="2026-01-26T13:41:00Z" w:id="51">
        <w:r w:rsidR="002A6413">
          <w:rPr>
            <w:rStyle w:val="normaltextrun"/>
            <w:rFonts w:eastAsiaTheme="majorEastAsia"/>
          </w:rPr>
          <w:t xml:space="preserve"> kohaselt</w:t>
        </w:r>
      </w:ins>
      <w:del w:author="Aili Sandre - JUSTDIGI" w:date="2026-01-26T15:41:00Z" w16du:dateUtc="2026-01-26T13:41:00Z" w:id="52">
        <w:r w:rsidDel="002A6413" w:rsidR="003C5443">
          <w:rPr>
            <w:rStyle w:val="normaltextrun"/>
            <w:rFonts w:eastAsiaTheme="majorEastAsia"/>
          </w:rPr>
          <w:delText>st tulenevalt</w:delText>
        </w:r>
      </w:del>
      <w:r w:rsidR="004F4903">
        <w:rPr>
          <w:rStyle w:val="normaltextrun"/>
          <w:rFonts w:eastAsiaTheme="majorEastAsia"/>
        </w:rPr>
        <w:t xml:space="preserve"> ei ole seal metsa uuendamise võtete rakendamine </w:t>
      </w:r>
      <w:bookmarkEnd w:id="49"/>
      <w:r w:rsidR="004F4903">
        <w:rPr>
          <w:rStyle w:val="normaltextrun"/>
          <w:rFonts w:eastAsiaTheme="majorEastAsia"/>
        </w:rPr>
        <w:t>lubatud</w:t>
      </w:r>
      <w:r w:rsidR="001F7A5A">
        <w:rPr>
          <w:rStyle w:val="normaltextrun"/>
          <w:rFonts w:eastAsiaTheme="majorEastAsia"/>
        </w:rPr>
        <w:t>;</w:t>
      </w:r>
      <w:bookmarkEnd w:id="50"/>
    </w:p>
    <w:p w:rsidRPr="00AA3CA2" w:rsidR="005C7136" w:rsidP="0058723E" w:rsidRDefault="005C7136" w14:paraId="47D9E552" w14:textId="196C9181">
      <w:pPr>
        <w:pStyle w:val="paragraph"/>
        <w:spacing w:before="0" w:beforeAutospacing="0" w:after="0" w:afterAutospacing="0"/>
        <w:jc w:val="both"/>
        <w:textAlignment w:val="baseline"/>
      </w:pPr>
      <w:r w:rsidRPr="00AA3CA2">
        <w:rPr>
          <w:rStyle w:val="normaltextrun"/>
          <w:rFonts w:eastAsiaTheme="majorEastAsia"/>
        </w:rPr>
        <w:t>5) mets asub Eesti looduse infosüsteemi kantud poollooduslike koosluste esinemisalal.“;</w:t>
      </w:r>
    </w:p>
    <w:p w:rsidRPr="00AA3CA2" w:rsidR="005C7136" w:rsidP="0058723E" w:rsidRDefault="005C7136" w14:paraId="0D3F542F" w14:textId="77777777">
      <w:pPr>
        <w:spacing w:after="0" w:line="240" w:lineRule="auto"/>
        <w:jc w:val="both"/>
        <w:textAlignment w:val="baseline"/>
        <w:rPr>
          <w:rFonts w:ascii="Times New Roman" w:hAnsi="Times New Roman" w:eastAsia="Times New Roman" w:cs="Times New Roman"/>
          <w:kern w:val="0"/>
          <w:sz w:val="24"/>
          <w:szCs w:val="24"/>
          <w:lang w:eastAsia="et-EE"/>
          <w14:ligatures w14:val="none"/>
        </w:rPr>
      </w:pPr>
    </w:p>
    <w:p w:rsidRPr="00AA3CA2" w:rsidR="00AF0849" w:rsidP="0058723E" w:rsidRDefault="00B6220E" w14:paraId="5934FF04" w14:textId="72AD139E">
      <w:pPr>
        <w:spacing w:after="0" w:line="240" w:lineRule="auto"/>
        <w:jc w:val="both"/>
        <w:textAlignment w:val="baseline"/>
        <w:rPr>
          <w:rFonts w:ascii="Times New Roman" w:hAnsi="Times New Roman" w:eastAsia="Times New Roman" w:cs="Times New Roman"/>
          <w:kern w:val="0"/>
          <w:sz w:val="24"/>
          <w:szCs w:val="24"/>
          <w:lang w:eastAsia="et-EE"/>
          <w14:ligatures w14:val="none"/>
        </w:rPr>
      </w:pPr>
      <w:r w:rsidRPr="00AA3CA2">
        <w:rPr>
          <w:rFonts w:ascii="Times New Roman" w:hAnsi="Times New Roman" w:eastAsia="Times New Roman" w:cs="Times New Roman"/>
          <w:b/>
          <w:bCs/>
          <w:kern w:val="0"/>
          <w:sz w:val="24"/>
          <w:szCs w:val="24"/>
          <w:lang w:eastAsia="et-EE"/>
          <w14:ligatures w14:val="none"/>
        </w:rPr>
        <w:t>2</w:t>
      </w:r>
      <w:r w:rsidR="001A2792">
        <w:rPr>
          <w:rFonts w:ascii="Times New Roman" w:hAnsi="Times New Roman" w:eastAsia="Times New Roman" w:cs="Times New Roman"/>
          <w:b/>
          <w:bCs/>
          <w:kern w:val="0"/>
          <w:sz w:val="24"/>
          <w:szCs w:val="24"/>
          <w:lang w:eastAsia="et-EE"/>
          <w14:ligatures w14:val="none"/>
        </w:rPr>
        <w:t>3</w:t>
      </w:r>
      <w:r w:rsidRPr="00AA3CA2" w:rsidR="005008F3">
        <w:rPr>
          <w:rFonts w:ascii="Times New Roman" w:hAnsi="Times New Roman" w:eastAsia="Times New Roman" w:cs="Times New Roman"/>
          <w:b/>
          <w:bCs/>
          <w:kern w:val="0"/>
          <w:sz w:val="24"/>
          <w:szCs w:val="24"/>
          <w:lang w:eastAsia="et-EE"/>
          <w14:ligatures w14:val="none"/>
        </w:rPr>
        <w:t>)</w:t>
      </w:r>
      <w:r w:rsidRPr="00AA3CA2" w:rsidR="005008F3">
        <w:rPr>
          <w:rFonts w:ascii="Times New Roman" w:hAnsi="Times New Roman" w:eastAsia="Times New Roman" w:cs="Times New Roman"/>
          <w:kern w:val="0"/>
          <w:sz w:val="24"/>
          <w:szCs w:val="24"/>
          <w:lang w:eastAsia="et-EE"/>
          <w14:ligatures w14:val="none"/>
        </w:rPr>
        <w:t xml:space="preserve"> </w:t>
      </w:r>
      <w:r w:rsidRPr="00AA3CA2" w:rsidR="00AF0849">
        <w:rPr>
          <w:rFonts w:ascii="Times New Roman" w:hAnsi="Times New Roman" w:eastAsia="Times New Roman" w:cs="Times New Roman"/>
          <w:kern w:val="0"/>
          <w:sz w:val="24"/>
          <w:szCs w:val="24"/>
          <w:lang w:eastAsia="et-EE"/>
          <w14:ligatures w14:val="none"/>
        </w:rPr>
        <w:t xml:space="preserve">paragrahvi 25 </w:t>
      </w:r>
      <w:r w:rsidRPr="00AA3CA2" w:rsidR="00625A80">
        <w:rPr>
          <w:rFonts w:ascii="Times New Roman" w:hAnsi="Times New Roman" w:eastAsia="Times New Roman" w:cs="Times New Roman"/>
          <w:kern w:val="0"/>
          <w:sz w:val="24"/>
          <w:szCs w:val="24"/>
          <w:lang w:eastAsia="et-EE"/>
          <w14:ligatures w14:val="none"/>
        </w:rPr>
        <w:t>lõikest 4 jäetakse välja tekstiosa „,</w:t>
      </w:r>
      <w:r w:rsidRPr="00AA3CA2" w:rsidR="00706167">
        <w:rPr>
          <w:rFonts w:ascii="Times New Roman" w:hAnsi="Times New Roman" w:eastAsia="Times New Roman" w:cs="Times New Roman"/>
          <w:kern w:val="0"/>
          <w:sz w:val="24"/>
          <w:szCs w:val="24"/>
          <w:lang w:eastAsia="et-EE"/>
          <w14:ligatures w14:val="none"/>
        </w:rPr>
        <w:t> </w:t>
      </w:r>
      <w:r w:rsidRPr="00AA3CA2" w:rsidR="00625A80">
        <w:rPr>
          <w:rFonts w:ascii="Times New Roman" w:hAnsi="Times New Roman" w:eastAsia="Times New Roman" w:cs="Times New Roman"/>
          <w:kern w:val="0"/>
          <w:sz w:val="24"/>
          <w:szCs w:val="24"/>
          <w:lang w:eastAsia="et-EE"/>
          <w14:ligatures w14:val="none"/>
        </w:rPr>
        <w:t>selle pikendamiseks“;</w:t>
      </w:r>
    </w:p>
    <w:p w:rsidRPr="00AA3CA2" w:rsidR="00406B8C" w:rsidP="0058723E" w:rsidRDefault="00406B8C" w14:paraId="0CD4D306" w14:textId="77777777">
      <w:pPr>
        <w:spacing w:after="0" w:line="240" w:lineRule="auto"/>
        <w:jc w:val="both"/>
        <w:textAlignment w:val="baseline"/>
        <w:rPr>
          <w:rFonts w:ascii="Times New Roman" w:hAnsi="Times New Roman" w:eastAsia="Times New Roman" w:cs="Times New Roman"/>
          <w:kern w:val="0"/>
          <w:sz w:val="24"/>
          <w:szCs w:val="24"/>
          <w:lang w:eastAsia="et-EE"/>
          <w14:ligatures w14:val="none"/>
        </w:rPr>
      </w:pPr>
    </w:p>
    <w:p w:rsidRPr="00AA3CA2" w:rsidR="005008F3" w:rsidP="0058723E" w:rsidRDefault="4AFCA7C1" w14:paraId="1FC944EC" w14:textId="65D377EA">
      <w:pPr>
        <w:spacing w:after="0" w:line="240" w:lineRule="auto"/>
        <w:jc w:val="both"/>
        <w:textAlignment w:val="baseline"/>
        <w:rPr>
          <w:rFonts w:ascii="Times New Roman" w:hAnsi="Times New Roman" w:eastAsia="Times New Roman" w:cs="Times New Roman"/>
          <w:kern w:val="0"/>
          <w:sz w:val="24"/>
          <w:szCs w:val="24"/>
          <w:lang w:eastAsia="et-EE"/>
          <w14:ligatures w14:val="none"/>
        </w:rPr>
      </w:pPr>
      <w:r w:rsidRPr="00AA3CA2">
        <w:rPr>
          <w:rFonts w:ascii="Times New Roman" w:hAnsi="Times New Roman" w:eastAsia="Times New Roman" w:cs="Times New Roman"/>
          <w:b/>
          <w:bCs/>
          <w:sz w:val="24"/>
          <w:szCs w:val="24"/>
          <w:lang w:eastAsia="et-EE"/>
        </w:rPr>
        <w:t>2</w:t>
      </w:r>
      <w:r w:rsidR="001A2792">
        <w:rPr>
          <w:rFonts w:ascii="Times New Roman" w:hAnsi="Times New Roman" w:eastAsia="Times New Roman" w:cs="Times New Roman"/>
          <w:b/>
          <w:bCs/>
          <w:sz w:val="24"/>
          <w:szCs w:val="24"/>
          <w:lang w:eastAsia="et-EE"/>
        </w:rPr>
        <w:t>4</w:t>
      </w:r>
      <w:r w:rsidRPr="00AA3CA2" w:rsidR="6175D2B8">
        <w:rPr>
          <w:rFonts w:ascii="Times New Roman" w:hAnsi="Times New Roman" w:eastAsia="Times New Roman" w:cs="Times New Roman"/>
          <w:b/>
          <w:bCs/>
          <w:sz w:val="24"/>
          <w:szCs w:val="24"/>
          <w:lang w:eastAsia="et-EE"/>
        </w:rPr>
        <w:t>)</w:t>
      </w:r>
      <w:r w:rsidRPr="00AA3CA2" w:rsidR="6175D2B8">
        <w:rPr>
          <w:rFonts w:ascii="Times New Roman" w:hAnsi="Times New Roman" w:eastAsia="Times New Roman" w:cs="Times New Roman"/>
          <w:sz w:val="24"/>
          <w:szCs w:val="24"/>
          <w:lang w:eastAsia="et-EE"/>
        </w:rPr>
        <w:t xml:space="preserve"> paragrahvi 25 lõiked 5</w:t>
      </w:r>
      <w:r w:rsidRPr="00AA3CA2" w:rsidR="00C80AA4">
        <w:t>–</w:t>
      </w:r>
      <w:r w:rsidRPr="00AA3CA2" w:rsidR="2F963362">
        <w:rPr>
          <w:rFonts w:ascii="Times New Roman" w:hAnsi="Times New Roman" w:eastAsia="Times New Roman" w:cs="Times New Roman"/>
          <w:sz w:val="24"/>
          <w:szCs w:val="24"/>
          <w:lang w:eastAsia="et-EE"/>
        </w:rPr>
        <w:t>7</w:t>
      </w:r>
      <w:r w:rsidRPr="00AA3CA2" w:rsidR="6175D2B8">
        <w:rPr>
          <w:rFonts w:ascii="Times New Roman" w:hAnsi="Times New Roman" w:eastAsia="Times New Roman" w:cs="Times New Roman"/>
          <w:sz w:val="24"/>
          <w:szCs w:val="24"/>
          <w:lang w:eastAsia="et-EE"/>
        </w:rPr>
        <w:t xml:space="preserve"> </w:t>
      </w:r>
      <w:r w:rsidRPr="00AA3CA2" w:rsidR="34997034">
        <w:rPr>
          <w:rFonts w:ascii="Times New Roman" w:hAnsi="Times New Roman" w:eastAsia="Times New Roman" w:cs="Times New Roman"/>
          <w:sz w:val="24"/>
          <w:szCs w:val="24"/>
          <w:lang w:eastAsia="et-EE"/>
        </w:rPr>
        <w:t>tunnistatakse kehtetuks;</w:t>
      </w:r>
    </w:p>
    <w:p w:rsidRPr="00AA3CA2" w:rsidR="0099761C" w:rsidP="0058723E" w:rsidRDefault="0099761C" w14:paraId="5C85C3E6" w14:textId="77777777">
      <w:pPr>
        <w:spacing w:after="0" w:line="240" w:lineRule="auto"/>
        <w:jc w:val="both"/>
        <w:textAlignment w:val="baseline"/>
        <w:rPr>
          <w:rFonts w:ascii="Times New Roman" w:hAnsi="Times New Roman" w:eastAsia="Times New Roman" w:cs="Times New Roman"/>
          <w:kern w:val="0"/>
          <w:sz w:val="24"/>
          <w:szCs w:val="24"/>
          <w:lang w:eastAsia="et-EE"/>
          <w14:ligatures w14:val="none"/>
        </w:rPr>
      </w:pPr>
    </w:p>
    <w:p w:rsidRPr="00AA3CA2" w:rsidR="00F503EA" w:rsidP="0058723E" w:rsidRDefault="00F503EA" w14:paraId="3309C996" w14:textId="0F6B0374">
      <w:pPr>
        <w:spacing w:after="0" w:line="240" w:lineRule="auto"/>
        <w:jc w:val="both"/>
        <w:textAlignment w:val="baseline"/>
        <w:rPr>
          <w:rFonts w:ascii="Times New Roman" w:hAnsi="Times New Roman" w:eastAsia="Times New Roman" w:cs="Times New Roman"/>
          <w:kern w:val="0"/>
          <w:sz w:val="24"/>
          <w:szCs w:val="24"/>
          <w:lang w:eastAsia="et-EE"/>
          <w14:ligatures w14:val="none"/>
        </w:rPr>
      </w:pPr>
      <w:r w:rsidRPr="00AA3CA2">
        <w:rPr>
          <w:rFonts w:ascii="Times New Roman" w:hAnsi="Times New Roman" w:eastAsia="Times New Roman" w:cs="Times New Roman"/>
          <w:b/>
          <w:bCs/>
          <w:kern w:val="0"/>
          <w:sz w:val="24"/>
          <w:szCs w:val="24"/>
          <w:lang w:eastAsia="et-EE"/>
          <w14:ligatures w14:val="none"/>
        </w:rPr>
        <w:t>2</w:t>
      </w:r>
      <w:r w:rsidR="001A2792">
        <w:rPr>
          <w:rFonts w:ascii="Times New Roman" w:hAnsi="Times New Roman" w:eastAsia="Times New Roman" w:cs="Times New Roman"/>
          <w:b/>
          <w:bCs/>
          <w:kern w:val="0"/>
          <w:sz w:val="24"/>
          <w:szCs w:val="24"/>
          <w:lang w:eastAsia="et-EE"/>
          <w14:ligatures w14:val="none"/>
        </w:rPr>
        <w:t>5</w:t>
      </w:r>
      <w:r w:rsidRPr="00AA3CA2">
        <w:rPr>
          <w:rFonts w:ascii="Times New Roman" w:hAnsi="Times New Roman" w:eastAsia="Times New Roman" w:cs="Times New Roman"/>
          <w:b/>
          <w:bCs/>
          <w:kern w:val="0"/>
          <w:sz w:val="24"/>
          <w:szCs w:val="24"/>
          <w:lang w:eastAsia="et-EE"/>
          <w14:ligatures w14:val="none"/>
        </w:rPr>
        <w:t>)</w:t>
      </w:r>
      <w:r w:rsidRPr="00AA3CA2">
        <w:rPr>
          <w:rFonts w:ascii="Times New Roman" w:hAnsi="Times New Roman" w:eastAsia="Times New Roman" w:cs="Times New Roman"/>
          <w:kern w:val="0"/>
          <w:sz w:val="24"/>
          <w:szCs w:val="24"/>
          <w:lang w:eastAsia="et-EE"/>
          <w14:ligatures w14:val="none"/>
        </w:rPr>
        <w:t xml:space="preserve"> paragrahvi 25 lõike 8 esime</w:t>
      </w:r>
      <w:r w:rsidRPr="00AA3CA2" w:rsidR="00BA2CF2">
        <w:rPr>
          <w:rFonts w:ascii="Times New Roman" w:hAnsi="Times New Roman" w:eastAsia="Times New Roman" w:cs="Times New Roman"/>
          <w:kern w:val="0"/>
          <w:sz w:val="24"/>
          <w:szCs w:val="24"/>
          <w:lang w:eastAsia="et-EE"/>
          <w14:ligatures w14:val="none"/>
        </w:rPr>
        <w:t>ne lause muudetakse ja sõnastatakse järgmiselt:</w:t>
      </w:r>
    </w:p>
    <w:p w:rsidRPr="00AA3CA2" w:rsidR="00BA2CF2" w:rsidP="0058723E" w:rsidRDefault="00BA2CF2" w14:paraId="2B768D1A" w14:textId="69BB8107">
      <w:pPr>
        <w:spacing w:after="0" w:line="240" w:lineRule="auto"/>
        <w:jc w:val="both"/>
        <w:textAlignment w:val="baseline"/>
        <w:rPr>
          <w:rFonts w:ascii="Times New Roman" w:hAnsi="Times New Roman" w:eastAsia="Times New Roman" w:cs="Times New Roman"/>
          <w:kern w:val="0"/>
          <w:sz w:val="24"/>
          <w:szCs w:val="24"/>
          <w:lang w:eastAsia="et-EE"/>
          <w14:ligatures w14:val="none"/>
        </w:rPr>
      </w:pPr>
      <w:r w:rsidRPr="00AA3CA2">
        <w:rPr>
          <w:rFonts w:ascii="Times New Roman" w:hAnsi="Times New Roman" w:eastAsia="Times New Roman" w:cs="Times New Roman"/>
          <w:kern w:val="0"/>
          <w:sz w:val="24"/>
          <w:szCs w:val="24"/>
          <w:lang w:eastAsia="et-EE"/>
          <w14:ligatures w14:val="none"/>
        </w:rPr>
        <w:t>„Kui metsa uuendamise võtete rakendamine on kohustuslik, kuid metsaomanik ei ole neid kahe aasta jooksul pärast metsaosa hukkumist või raiet rakendanud või kui hukkunud metsaosa või raiesmik ei ole metsakasvukohatüübile sobivate puuliikidega viie aasta või loo, siirdesoo, madalsoo, raba, osja, tarna ja lodu metsakasvukohatüüpides kümne aasta jooksul uuenenud, teeb Keskkonnaamet metsauuendusekspertiisi alusel metsaomanikule ettekirjutuse uuendamis</w:t>
      </w:r>
      <w:del w:author="Aili Sandre - JUSTDIGI" w:date="2026-01-27T10:18:00Z" w16du:dateUtc="2026-01-27T08:18:00Z" w:id="53">
        <w:r w:rsidRPr="00AA3CA2" w:rsidDel="004163BF">
          <w:rPr>
            <w:rFonts w:ascii="Times New Roman" w:hAnsi="Times New Roman" w:eastAsia="Times New Roman" w:cs="Times New Roman"/>
            <w:kern w:val="0"/>
            <w:sz w:val="24"/>
            <w:szCs w:val="24"/>
            <w:lang w:eastAsia="et-EE"/>
            <w14:ligatures w14:val="none"/>
          </w:rPr>
          <w:delText xml:space="preserve">e </w:delText>
        </w:r>
      </w:del>
      <w:r w:rsidRPr="00AA3CA2">
        <w:rPr>
          <w:rFonts w:ascii="Times New Roman" w:hAnsi="Times New Roman" w:eastAsia="Times New Roman" w:cs="Times New Roman"/>
          <w:kern w:val="0"/>
          <w:sz w:val="24"/>
          <w:szCs w:val="24"/>
          <w:lang w:eastAsia="et-EE"/>
          <w14:ligatures w14:val="none"/>
        </w:rPr>
        <w:t>võtete rakendamiseks.“;</w:t>
      </w:r>
      <w:del w:author="Aili Sandre - JUSTDIGI" w:date="2026-01-26T15:42:00Z" w16du:dateUtc="2026-01-26T13:42:00Z" w:id="54">
        <w:r w:rsidRPr="00AA3CA2" w:rsidDel="00A245BE">
          <w:rPr>
            <w:rFonts w:ascii="Times New Roman" w:hAnsi="Times New Roman" w:eastAsia="Times New Roman" w:cs="Times New Roman"/>
            <w:kern w:val="0"/>
            <w:sz w:val="24"/>
            <w:szCs w:val="24"/>
            <w:lang w:eastAsia="et-EE"/>
            <w14:ligatures w14:val="none"/>
          </w:rPr>
          <w:delText> </w:delText>
        </w:r>
      </w:del>
    </w:p>
    <w:p w:rsidRPr="00AA3CA2" w:rsidR="00F503EA" w:rsidP="0058723E" w:rsidRDefault="00F503EA" w14:paraId="4A7009A7" w14:textId="77777777">
      <w:pPr>
        <w:spacing w:after="0" w:line="240" w:lineRule="auto"/>
        <w:jc w:val="both"/>
        <w:textAlignment w:val="baseline"/>
        <w:rPr>
          <w:rFonts w:ascii="Times New Roman" w:hAnsi="Times New Roman" w:eastAsia="Times New Roman" w:cs="Times New Roman"/>
          <w:kern w:val="0"/>
          <w:sz w:val="24"/>
          <w:szCs w:val="24"/>
          <w:lang w:eastAsia="et-EE"/>
          <w14:ligatures w14:val="none"/>
        </w:rPr>
      </w:pPr>
    </w:p>
    <w:p w:rsidRPr="00AA3CA2" w:rsidR="005C7136" w:rsidP="622932D2" w:rsidRDefault="009A3931" w14:paraId="518D4266" w14:textId="44D9E1AA">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b/>
          <w:bCs/>
        </w:rPr>
        <w:t>2</w:t>
      </w:r>
      <w:r w:rsidR="001A2792">
        <w:rPr>
          <w:rStyle w:val="normaltextrun"/>
          <w:rFonts w:eastAsiaTheme="majorEastAsia"/>
          <w:b/>
          <w:bCs/>
        </w:rPr>
        <w:t>6</w:t>
      </w:r>
      <w:r w:rsidRPr="00AA3CA2" w:rsidR="005C7136">
        <w:rPr>
          <w:rStyle w:val="normaltextrun"/>
          <w:rFonts w:eastAsiaTheme="majorEastAsia"/>
          <w:b/>
          <w:bCs/>
        </w:rPr>
        <w:t>)</w:t>
      </w:r>
      <w:r w:rsidRPr="00AA3CA2" w:rsidR="005C7136">
        <w:rPr>
          <w:rStyle w:val="normaltextrun"/>
          <w:rFonts w:eastAsiaTheme="majorEastAsia"/>
        </w:rPr>
        <w:t xml:space="preserve"> paragrahvi 28 lõike 4 punktist 4 jäetakse välja tekstiosa „</w:t>
      </w:r>
      <w:r w:rsidRPr="00AA3CA2" w:rsidR="7525960F">
        <w:rPr>
          <w:rStyle w:val="normaltextrun"/>
          <w:rFonts w:eastAsiaTheme="majorEastAsia"/>
        </w:rPr>
        <w:t xml:space="preserve">, </w:t>
      </w:r>
      <w:r w:rsidRPr="00AA3CA2" w:rsidR="005C7136">
        <w:rPr>
          <w:shd w:val="clear" w:color="auto" w:fill="FFFFFF"/>
        </w:rPr>
        <w:t>mille hulka kuulub kuni nelja meetri laiuselt kvartali- või piirisihi sisseraie või olemasoleva sihi või teeserva, kraavikalda ja kraaviserva puhastamine puudest, mille keskmine rinnasdiameeter ületab kaheksat sentimeetrit</w:t>
      </w:r>
      <w:r w:rsidRPr="00AA3CA2" w:rsidR="005C7136">
        <w:rPr>
          <w:rStyle w:val="normaltextrun"/>
          <w:rFonts w:eastAsiaTheme="majorEastAsia"/>
        </w:rPr>
        <w:t>“;</w:t>
      </w:r>
    </w:p>
    <w:p w:rsidRPr="00AA3CA2" w:rsidR="005C7136" w:rsidP="0058723E" w:rsidRDefault="005C7136" w14:paraId="33392D27" w14:textId="77777777">
      <w:pPr>
        <w:pStyle w:val="paragraph"/>
        <w:spacing w:before="0" w:beforeAutospacing="0" w:after="0" w:afterAutospacing="0"/>
        <w:jc w:val="both"/>
        <w:textAlignment w:val="baseline"/>
        <w:rPr>
          <w:rStyle w:val="normaltextrun"/>
          <w:rFonts w:eastAsiaTheme="majorEastAsia"/>
        </w:rPr>
      </w:pPr>
    </w:p>
    <w:p w:rsidRPr="00AA3CA2" w:rsidR="005C7136" w:rsidP="0058723E" w:rsidRDefault="00603AF0" w14:paraId="338612CD" w14:textId="25EBA11D">
      <w:pPr>
        <w:pStyle w:val="paragraph"/>
        <w:spacing w:before="0" w:beforeAutospacing="0" w:after="0" w:afterAutospacing="0"/>
        <w:jc w:val="both"/>
        <w:textAlignment w:val="baseline"/>
      </w:pPr>
      <w:r w:rsidRPr="00AA3CA2">
        <w:rPr>
          <w:rStyle w:val="normaltextrun"/>
          <w:rFonts w:eastAsiaTheme="majorEastAsia"/>
          <w:b/>
          <w:bCs/>
        </w:rPr>
        <w:t>2</w:t>
      </w:r>
      <w:r w:rsidR="001A2792">
        <w:rPr>
          <w:rStyle w:val="normaltextrun"/>
          <w:rFonts w:eastAsiaTheme="majorEastAsia"/>
          <w:b/>
          <w:bCs/>
        </w:rPr>
        <w:t>7</w:t>
      </w:r>
      <w:r w:rsidRPr="00AA3CA2" w:rsidR="005C7136">
        <w:rPr>
          <w:rStyle w:val="normaltextrun"/>
          <w:rFonts w:eastAsiaTheme="majorEastAsia"/>
          <w:b/>
          <w:bCs/>
        </w:rPr>
        <w:t>)</w:t>
      </w:r>
      <w:r w:rsidRPr="00AA3CA2" w:rsidR="005C7136">
        <w:rPr>
          <w:rStyle w:val="normaltextrun"/>
          <w:rFonts w:eastAsiaTheme="majorEastAsia"/>
        </w:rPr>
        <w:t xml:space="preserve"> paragrahvi 28 lõike 4 punkt 6 muudetakse ja sõnastatakse järgmiselt:</w:t>
      </w:r>
    </w:p>
    <w:p w:rsidRPr="00AA3CA2" w:rsidR="005C7136" w:rsidP="0058723E" w:rsidRDefault="005C7136" w14:paraId="398C0FF3" w14:textId="4272C8FF">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„6)</w:t>
      </w:r>
      <w:r w:rsidR="0068146F">
        <w:rPr>
          <w:rStyle w:val="normaltextrun"/>
          <w:rFonts w:eastAsiaTheme="majorEastAsia"/>
        </w:rPr>
        <w:t> </w:t>
      </w:r>
      <w:r w:rsidRPr="00AA3CA2">
        <w:rPr>
          <w:rStyle w:val="normaltextrun"/>
          <w:rFonts w:eastAsiaTheme="majorEastAsia"/>
        </w:rPr>
        <w:t>kujundusraie, mida tehakse kaitstaval loodusobjektil kaitse-eesmärgi saavutamiseks kaitsekorralduskava, liigi kaitse ja ohjamise tegevuskava, elupaiga tegevuskava kohaselt või kaitstava looduse üksikobjekti või vääriselupaiga seisundi säilitamiseks ja parandamiseks või Eesti looduse infosüsteemi kantud poollooduslikul kooslusel puittaimede eemaldamiseks elupaiga tegevuskava kohaselt.“;</w:t>
      </w:r>
    </w:p>
    <w:p w:rsidRPr="00AA3CA2" w:rsidR="0035304F" w:rsidP="0058723E" w:rsidRDefault="0035304F" w14:paraId="1B018E0D" w14:textId="77777777">
      <w:pPr>
        <w:pStyle w:val="paragraph"/>
        <w:spacing w:before="0" w:beforeAutospacing="0" w:after="0" w:afterAutospacing="0"/>
        <w:jc w:val="both"/>
        <w:textAlignment w:val="baseline"/>
        <w:rPr>
          <w:rStyle w:val="normaltextrun"/>
          <w:rFonts w:eastAsiaTheme="majorEastAsia"/>
        </w:rPr>
      </w:pPr>
    </w:p>
    <w:p w:rsidRPr="00AA3CA2" w:rsidR="005C7136" w:rsidP="20C1E9B1" w:rsidRDefault="005C7136" w14:paraId="2AFBF619" w14:textId="23BDE7EE">
      <w:pPr>
        <w:pStyle w:val="paragraph"/>
        <w:spacing w:before="0" w:beforeAutospacing="0" w:after="0" w:afterAutospacing="0"/>
        <w:jc w:val="both"/>
        <w:textAlignment w:val="baseline"/>
      </w:pPr>
      <w:r w:rsidRPr="20C1E9B1">
        <w:rPr>
          <w:rStyle w:val="normaltextrun"/>
          <w:rFonts w:eastAsiaTheme="majorEastAsia"/>
          <w:b/>
          <w:bCs/>
        </w:rPr>
        <w:t>2</w:t>
      </w:r>
      <w:r w:rsidR="001A2792">
        <w:rPr>
          <w:rStyle w:val="normaltextrun"/>
          <w:rFonts w:eastAsiaTheme="majorEastAsia"/>
          <w:b/>
          <w:bCs/>
        </w:rPr>
        <w:t>8</w:t>
      </w:r>
      <w:r w:rsidRPr="20C1E9B1">
        <w:rPr>
          <w:rStyle w:val="normaltextrun"/>
          <w:rFonts w:eastAsiaTheme="majorEastAsia"/>
          <w:b/>
          <w:bCs/>
        </w:rPr>
        <w:t>)</w:t>
      </w:r>
      <w:r w:rsidRPr="20C1E9B1">
        <w:rPr>
          <w:rStyle w:val="normaltextrun"/>
          <w:rFonts w:eastAsiaTheme="majorEastAsia"/>
        </w:rPr>
        <w:t xml:space="preserve"> paragrahvi 28 lõige</w:t>
      </w:r>
      <w:r w:rsidRPr="20C1E9B1" w:rsidR="00AC7F4C">
        <w:rPr>
          <w:rStyle w:val="normaltextrun"/>
          <w:rFonts w:eastAsiaTheme="majorEastAsia"/>
        </w:rPr>
        <w:t>t</w:t>
      </w:r>
      <w:r w:rsidRPr="20C1E9B1">
        <w:rPr>
          <w:rStyle w:val="normaltextrun"/>
          <w:rFonts w:eastAsiaTheme="majorEastAsia"/>
        </w:rPr>
        <w:t xml:space="preserve"> 10 täiendatakse pärast </w:t>
      </w:r>
      <w:ins w:author="Aili Sandre - JUSTDIGI" w:date="2026-01-26T15:44:00Z" w16du:dateUtc="2026-01-26T13:44:00Z" w:id="55">
        <w:r w:rsidR="006A1E69">
          <w:rPr>
            <w:rStyle w:val="normaltextrun"/>
            <w:rFonts w:eastAsiaTheme="majorEastAsia"/>
          </w:rPr>
          <w:t>tekstiosa</w:t>
        </w:r>
      </w:ins>
      <w:del w:author="Aili Sandre - JUSTDIGI" w:date="2026-01-26T15:44:00Z" w16du:dateUtc="2026-01-26T13:44:00Z" w:id="56">
        <w:r w:rsidRPr="20C1E9B1" w:rsidDel="006A1E69">
          <w:rPr>
            <w:rStyle w:val="normaltextrun"/>
            <w:rFonts w:eastAsiaTheme="majorEastAsia"/>
          </w:rPr>
          <w:delText>sõna</w:delText>
        </w:r>
      </w:del>
      <w:r w:rsidRPr="20C1E9B1">
        <w:rPr>
          <w:rStyle w:val="normaltextrun"/>
          <w:rFonts w:eastAsiaTheme="majorEastAsia"/>
        </w:rPr>
        <w:t xml:space="preserve"> </w:t>
      </w:r>
      <w:r>
        <w:t>„</w:t>
      </w:r>
      <w:r w:rsidRPr="20C1E9B1">
        <w:rPr>
          <w:rStyle w:val="normaltextrun"/>
          <w:rFonts w:eastAsiaTheme="majorEastAsia"/>
        </w:rPr>
        <w:t>tase</w:t>
      </w:r>
      <w:r w:rsidRPr="20C1E9B1" w:rsidR="00AC7F4C">
        <w:rPr>
          <w:rStyle w:val="normaltextrun"/>
          <w:rFonts w:eastAsiaTheme="majorEastAsia"/>
        </w:rPr>
        <w:t>“</w:t>
      </w:r>
      <w:r w:rsidRPr="20C1E9B1">
        <w:rPr>
          <w:rStyle w:val="normaltextrun"/>
          <w:rFonts w:eastAsiaTheme="majorEastAsia"/>
        </w:rPr>
        <w:t xml:space="preserve"> </w:t>
      </w:r>
      <w:r w:rsidRPr="20C1E9B1" w:rsidR="00B137A5">
        <w:rPr>
          <w:rStyle w:val="normaltextrun"/>
          <w:rFonts w:eastAsiaTheme="majorEastAsia"/>
        </w:rPr>
        <w:t>tekstiosaga</w:t>
      </w:r>
      <w:r w:rsidRPr="20C1E9B1" w:rsidR="00E02758">
        <w:rPr>
          <w:rStyle w:val="normaltextrun"/>
          <w:rFonts w:eastAsiaTheme="majorEastAsia"/>
        </w:rPr>
        <w:t xml:space="preserve"> </w:t>
      </w:r>
      <w:r>
        <w:t>„</w:t>
      </w:r>
      <w:r w:rsidR="00626A3E">
        <w:t>,</w:t>
      </w:r>
      <w:r w:rsidR="00706167">
        <w:t> </w:t>
      </w:r>
      <w:r>
        <w:t xml:space="preserve">välja arvatud raie tegemisel kutseõppeasutuse </w:t>
      </w:r>
      <w:r w:rsidR="00AC7F4C">
        <w:t>korraldatava</w:t>
      </w:r>
      <w:r>
        <w:t xml:space="preserve"> õppe käigus“</w:t>
      </w:r>
      <w:r w:rsidR="00AC7F4C">
        <w:t>;</w:t>
      </w:r>
    </w:p>
    <w:p w:rsidRPr="00AA3CA2" w:rsidR="005C7136" w:rsidP="0058723E" w:rsidRDefault="005C7136" w14:paraId="1F1CDD4C" w14:textId="77777777">
      <w:pPr>
        <w:pStyle w:val="paragraph"/>
        <w:spacing w:before="0" w:beforeAutospacing="0" w:after="0" w:afterAutospacing="0"/>
        <w:jc w:val="both"/>
        <w:textAlignment w:val="baseline"/>
      </w:pPr>
    </w:p>
    <w:p w:rsidRPr="00AA3CA2" w:rsidR="005C7136" w:rsidP="622932D2" w:rsidRDefault="00143649" w14:paraId="316279A3" w14:textId="6F33BE52">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b/>
          <w:bCs/>
        </w:rPr>
        <w:t>2</w:t>
      </w:r>
      <w:r w:rsidR="001A2792">
        <w:rPr>
          <w:rStyle w:val="normaltextrun"/>
          <w:rFonts w:eastAsiaTheme="majorEastAsia"/>
          <w:b/>
          <w:bCs/>
        </w:rPr>
        <w:t>9</w:t>
      </w:r>
      <w:r w:rsidRPr="00AA3CA2" w:rsidR="005C7136">
        <w:rPr>
          <w:rStyle w:val="normaltextrun"/>
          <w:rFonts w:eastAsiaTheme="majorEastAsia"/>
          <w:b/>
          <w:bCs/>
        </w:rPr>
        <w:t>)</w:t>
      </w:r>
      <w:r w:rsidRPr="00AA3CA2" w:rsidR="005C7136">
        <w:rPr>
          <w:rStyle w:val="normaltextrun"/>
          <w:rFonts w:eastAsiaTheme="majorEastAsia"/>
        </w:rPr>
        <w:t xml:space="preserve"> paragrahvi 29 lõike 1 sissejuhatavast lauseosast jäetakse välja </w:t>
      </w:r>
      <w:r w:rsidRPr="00AA3CA2" w:rsidR="009C0944">
        <w:rPr>
          <w:rStyle w:val="normaltextrun"/>
          <w:rFonts w:eastAsiaTheme="majorEastAsia"/>
        </w:rPr>
        <w:t>tekstiosa</w:t>
      </w:r>
      <w:r w:rsidRPr="00AA3CA2" w:rsidR="005C7136">
        <w:rPr>
          <w:rStyle w:val="normaltextrun"/>
          <w:rFonts w:eastAsiaTheme="majorEastAsia"/>
        </w:rPr>
        <w:t xml:space="preserve"> „ühe aasta jooksul raie algusest arvates“;</w:t>
      </w:r>
    </w:p>
    <w:p w:rsidRPr="00AA3CA2" w:rsidR="005C7136" w:rsidP="0058723E" w:rsidRDefault="005C7136" w14:paraId="29E13191" w14:textId="77777777">
      <w:pPr>
        <w:pStyle w:val="paragraph"/>
        <w:spacing w:before="0" w:beforeAutospacing="0" w:after="0" w:afterAutospacing="0"/>
        <w:jc w:val="both"/>
        <w:textAlignment w:val="baseline"/>
        <w:rPr>
          <w:rStyle w:val="normaltextrun"/>
          <w:rFonts w:eastAsiaTheme="majorEastAsia"/>
        </w:rPr>
      </w:pPr>
    </w:p>
    <w:p w:rsidRPr="00AA3CA2" w:rsidR="005C7136" w:rsidP="0058723E" w:rsidRDefault="001A2792" w14:paraId="58A7CCA0" w14:textId="2B3AA795">
      <w:pPr>
        <w:pStyle w:val="paragraph"/>
        <w:spacing w:before="0" w:beforeAutospacing="0" w:after="0" w:afterAutospacing="0"/>
        <w:jc w:val="both"/>
        <w:textAlignment w:val="baseline"/>
      </w:pPr>
      <w:r>
        <w:rPr>
          <w:rStyle w:val="normaltextrun"/>
          <w:rFonts w:eastAsiaTheme="majorEastAsia"/>
          <w:b/>
          <w:bCs/>
        </w:rPr>
        <w:t>30</w:t>
      </w:r>
      <w:r w:rsidRPr="00AA3CA2" w:rsidR="005C7136">
        <w:rPr>
          <w:rStyle w:val="normaltextrun"/>
          <w:rFonts w:eastAsiaTheme="majorEastAsia"/>
          <w:b/>
          <w:bCs/>
        </w:rPr>
        <w:t>)</w:t>
      </w:r>
      <w:r w:rsidRPr="00AA3CA2" w:rsidR="005C7136">
        <w:rPr>
          <w:rStyle w:val="normaltextrun"/>
          <w:rFonts w:eastAsiaTheme="majorEastAsia"/>
        </w:rPr>
        <w:t xml:space="preserve"> paragrahvi 29 lõike 11 punkt 2¹ tunnistatakse kehtetuks;</w:t>
      </w:r>
    </w:p>
    <w:p w:rsidRPr="00AA3CA2" w:rsidR="005C7136" w:rsidP="0058723E" w:rsidRDefault="005C7136" w14:paraId="3861F31D" w14:textId="77777777">
      <w:pPr>
        <w:pStyle w:val="paragraph"/>
        <w:spacing w:before="0" w:beforeAutospacing="0" w:after="0" w:afterAutospacing="0"/>
        <w:jc w:val="both"/>
        <w:textAlignment w:val="baseline"/>
        <w:rPr>
          <w:rStyle w:val="normaltextrun"/>
          <w:rFonts w:eastAsiaTheme="majorEastAsia"/>
        </w:rPr>
      </w:pPr>
    </w:p>
    <w:p w:rsidRPr="00AA3CA2" w:rsidR="005C7136" w:rsidP="0058723E" w:rsidRDefault="008E72B3" w14:paraId="20B862F9" w14:textId="60083360">
      <w:pPr>
        <w:pStyle w:val="paragraph"/>
        <w:spacing w:before="0" w:beforeAutospacing="0" w:after="0" w:afterAutospacing="0"/>
        <w:jc w:val="both"/>
        <w:textAlignment w:val="baseline"/>
      </w:pPr>
      <w:r>
        <w:rPr>
          <w:rStyle w:val="normaltextrun"/>
          <w:rFonts w:eastAsiaTheme="majorEastAsia"/>
          <w:b/>
          <w:bCs/>
        </w:rPr>
        <w:t>3</w:t>
      </w:r>
      <w:r w:rsidR="001A2792">
        <w:rPr>
          <w:rStyle w:val="normaltextrun"/>
          <w:rFonts w:eastAsiaTheme="majorEastAsia"/>
          <w:b/>
          <w:bCs/>
        </w:rPr>
        <w:t>1</w:t>
      </w:r>
      <w:r w:rsidRPr="00AA3CA2" w:rsidR="005C7136">
        <w:rPr>
          <w:rStyle w:val="normaltextrun"/>
          <w:rFonts w:eastAsiaTheme="majorEastAsia"/>
          <w:b/>
          <w:bCs/>
        </w:rPr>
        <w:t>)</w:t>
      </w:r>
      <w:r w:rsidRPr="00AA3CA2" w:rsidR="005C7136">
        <w:rPr>
          <w:rStyle w:val="normaltextrun"/>
          <w:rFonts w:eastAsiaTheme="majorEastAsia"/>
        </w:rPr>
        <w:t xml:space="preserve"> paragrahvi 29 lõike 11 punktid 3 ja 4 muudetakse </w:t>
      </w:r>
      <w:r w:rsidR="0052505A">
        <w:rPr>
          <w:rStyle w:val="normaltextrun"/>
          <w:rFonts w:eastAsiaTheme="majorEastAsia"/>
        </w:rPr>
        <w:t>ja</w:t>
      </w:r>
      <w:r w:rsidRPr="00AA3CA2" w:rsidR="005C7136">
        <w:rPr>
          <w:rStyle w:val="normaltextrun"/>
          <w:rFonts w:eastAsiaTheme="majorEastAsia"/>
        </w:rPr>
        <w:t xml:space="preserve"> sõnastatakse järgmiselt:</w:t>
      </w:r>
    </w:p>
    <w:p w:rsidRPr="00AA3CA2" w:rsidR="005C7136" w:rsidP="0058723E" w:rsidRDefault="005C7136" w14:paraId="5CB9B037" w14:textId="2E4DE83F">
      <w:pPr>
        <w:pStyle w:val="paragraph"/>
        <w:spacing w:before="0" w:beforeAutospacing="0" w:after="0" w:afterAutospacing="0"/>
        <w:jc w:val="both"/>
        <w:textAlignment w:val="baseline"/>
      </w:pPr>
      <w:r w:rsidRPr="00AA3CA2">
        <w:rPr>
          <w:rStyle w:val="normaltextrun"/>
          <w:rFonts w:eastAsiaTheme="majorEastAsia"/>
        </w:rPr>
        <w:t>„3) käesoleva lõike punktis 2 nimetamata kasvukohatüüpides raielank olla suurem kui viis hektarit</w:t>
      </w:r>
      <w:ins w:author="Aili Sandre - JUSTDIGI" w:date="2026-01-26T15:45:00Z" w16du:dateUtc="2026-01-26T13:45:00Z" w:id="57">
        <w:r w:rsidR="006A1E69">
          <w:rPr>
            <w:rStyle w:val="normaltextrun"/>
            <w:rFonts w:eastAsiaTheme="majorEastAsia"/>
          </w:rPr>
          <w:t>,</w:t>
        </w:r>
      </w:ins>
      <w:r w:rsidRPr="00146F6C" w:rsidR="00146F6C">
        <w:t xml:space="preserve"> </w:t>
      </w:r>
      <w:r w:rsidRPr="00146F6C" w:rsidR="00146F6C">
        <w:rPr>
          <w:rStyle w:val="normaltextrun"/>
          <w:rFonts w:eastAsiaTheme="majorEastAsia"/>
        </w:rPr>
        <w:t>välja arvatud juhul, kui nimetatud raielank jääb ühe metsaeraldise piiresse</w:t>
      </w:r>
      <w:r w:rsidRPr="00AA3CA2">
        <w:rPr>
          <w:rStyle w:val="normaltextrun"/>
          <w:rFonts w:eastAsiaTheme="majorEastAsia"/>
        </w:rPr>
        <w:t>;</w:t>
      </w:r>
    </w:p>
    <w:p w:rsidRPr="00AA3CA2" w:rsidR="005C7136" w:rsidP="0058723E" w:rsidRDefault="005C7136" w14:paraId="4898EDD9" w14:textId="47A778BA">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lastRenderedPageBreak/>
        <w:t>4) erinevates kasvukohatüüpides asuva raielangi pindala olla suurem kui viis hektarit, arvestades käesoleva lõike punkt</w:t>
      </w:r>
      <w:r w:rsidR="008E5468">
        <w:rPr>
          <w:rStyle w:val="normaltextrun"/>
          <w:rFonts w:eastAsiaTheme="majorEastAsia"/>
        </w:rPr>
        <w:t>ide</w:t>
      </w:r>
      <w:r w:rsidRPr="00AA3CA2">
        <w:rPr>
          <w:rStyle w:val="normaltextrun"/>
          <w:rFonts w:eastAsiaTheme="majorEastAsia"/>
        </w:rPr>
        <w:t xml:space="preserve">s 2 </w:t>
      </w:r>
      <w:r w:rsidR="00146F6C">
        <w:rPr>
          <w:rStyle w:val="normaltextrun"/>
          <w:rFonts w:eastAsiaTheme="majorEastAsia"/>
        </w:rPr>
        <w:t xml:space="preserve">ja 3 </w:t>
      </w:r>
      <w:r w:rsidRPr="00AA3CA2">
        <w:rPr>
          <w:rStyle w:val="normaltextrun"/>
          <w:rFonts w:eastAsiaTheme="majorEastAsia"/>
        </w:rPr>
        <w:t>sätestatud piiranguid.“;</w:t>
      </w:r>
    </w:p>
    <w:p w:rsidRPr="00AA3CA2" w:rsidR="007205FB" w:rsidP="0058723E" w:rsidRDefault="007205FB" w14:paraId="66625D0F" w14:textId="77777777">
      <w:pPr>
        <w:pStyle w:val="paragraph"/>
        <w:spacing w:before="0" w:beforeAutospacing="0" w:after="0" w:afterAutospacing="0"/>
        <w:jc w:val="both"/>
        <w:textAlignment w:val="baseline"/>
        <w:rPr>
          <w:rStyle w:val="normaltextrun"/>
          <w:rFonts w:eastAsiaTheme="majorEastAsia"/>
          <w:b/>
          <w:bCs/>
        </w:rPr>
      </w:pPr>
    </w:p>
    <w:p w:rsidRPr="00AA3CA2" w:rsidR="005C7136" w:rsidP="0058723E" w:rsidRDefault="009045CB" w14:paraId="2DE97ABF" w14:textId="1816FBD6">
      <w:pPr>
        <w:pStyle w:val="paragraph"/>
        <w:spacing w:before="0" w:beforeAutospacing="0" w:after="0" w:afterAutospacing="0"/>
        <w:jc w:val="both"/>
        <w:textAlignment w:val="baseline"/>
      </w:pPr>
      <w:r w:rsidRPr="00AA3CA2">
        <w:rPr>
          <w:rStyle w:val="normaltextrun"/>
          <w:rFonts w:eastAsiaTheme="majorEastAsia"/>
          <w:b/>
          <w:bCs/>
        </w:rPr>
        <w:t>3</w:t>
      </w:r>
      <w:r w:rsidR="001A2792">
        <w:rPr>
          <w:rStyle w:val="normaltextrun"/>
          <w:rFonts w:eastAsiaTheme="majorEastAsia"/>
          <w:b/>
          <w:bCs/>
        </w:rPr>
        <w:t>2</w:t>
      </w:r>
      <w:r w:rsidRPr="00AA3CA2" w:rsidR="005C7136">
        <w:rPr>
          <w:rStyle w:val="normaltextrun"/>
          <w:rFonts w:eastAsiaTheme="majorEastAsia"/>
          <w:b/>
          <w:bCs/>
        </w:rPr>
        <w:t>)</w:t>
      </w:r>
      <w:r w:rsidRPr="00AA3CA2" w:rsidR="005C7136">
        <w:rPr>
          <w:rStyle w:val="normaltextrun"/>
          <w:rFonts w:eastAsiaTheme="majorEastAsia"/>
        </w:rPr>
        <w:t xml:space="preserve"> seadus</w:t>
      </w:r>
      <w:r w:rsidRPr="00AA3CA2" w:rsidR="0058723E">
        <w:rPr>
          <w:rStyle w:val="normaltextrun"/>
          <w:rFonts w:eastAsiaTheme="majorEastAsia"/>
        </w:rPr>
        <w:t>t</w:t>
      </w:r>
      <w:r w:rsidRPr="00AA3CA2" w:rsidR="005C7136">
        <w:rPr>
          <w:rStyle w:val="normaltextrun"/>
          <w:rFonts w:eastAsiaTheme="majorEastAsia"/>
        </w:rPr>
        <w:t xml:space="preserve"> täiendatakse §-ga 31¹ järgmises sõnastuses:</w:t>
      </w:r>
    </w:p>
    <w:p w:rsidRPr="00AA3CA2" w:rsidR="005C7136" w:rsidP="007D7014" w:rsidRDefault="005C7136" w14:paraId="7116ADDA" w14:textId="77777777">
      <w:pPr>
        <w:pStyle w:val="paragraph"/>
        <w:spacing w:before="0" w:beforeAutospacing="0" w:after="0" w:afterAutospacing="0"/>
        <w:jc w:val="both"/>
        <w:textAlignment w:val="baseline"/>
        <w:rPr>
          <w:rStyle w:val="normaltextrun"/>
          <w:rFonts w:eastAsiaTheme="majorEastAsia"/>
          <w:b/>
          <w:bCs/>
        </w:rPr>
      </w:pPr>
      <w:r w:rsidRPr="00AA3CA2">
        <w:rPr>
          <w:rStyle w:val="normaltextrun"/>
          <w:rFonts w:eastAsiaTheme="majorEastAsia"/>
        </w:rPr>
        <w:t>„</w:t>
      </w:r>
      <w:r w:rsidRPr="00AA3CA2">
        <w:rPr>
          <w:rStyle w:val="normaltextrun"/>
          <w:rFonts w:eastAsiaTheme="majorEastAsia"/>
          <w:b/>
          <w:bCs/>
        </w:rPr>
        <w:t>§ 31¹. Trassiraie</w:t>
      </w:r>
    </w:p>
    <w:p w:rsidRPr="00AA3CA2" w:rsidR="005C7136" w:rsidP="0058723E" w:rsidRDefault="005C7136" w14:paraId="0E187471" w14:textId="77777777">
      <w:pPr>
        <w:pStyle w:val="paragraph"/>
        <w:spacing w:before="0" w:beforeAutospacing="0" w:after="0" w:afterAutospacing="0"/>
        <w:jc w:val="both"/>
        <w:textAlignment w:val="baseline"/>
        <w:rPr>
          <w:rStyle w:val="normaltextrun"/>
          <w:rFonts w:eastAsiaTheme="majorEastAsia"/>
        </w:rPr>
      </w:pPr>
    </w:p>
    <w:p w:rsidRPr="00AA3CA2" w:rsidR="005C7136" w:rsidP="0058723E" w:rsidRDefault="005C7136" w14:paraId="5B37CA6C" w14:textId="2A58D07A">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(1) Trassiraie on raie, mille hulka kuulub kvartali- või piirisihi sisseraie või olemasoleva sihi või teeserva, kraavikalda ja kraaviserva või mõne varem raadatud ala puhastamine puudest või puittaimestikust, mille keskmine rinnasdiameeter ületab kaheksat sentimeetrit.</w:t>
      </w:r>
    </w:p>
    <w:p w:rsidRPr="00AA3CA2" w:rsidR="005C7136" w:rsidP="0058723E" w:rsidRDefault="005C7136" w14:paraId="065D73FE" w14:textId="77777777">
      <w:pPr>
        <w:pStyle w:val="paragraph"/>
        <w:spacing w:before="0" w:beforeAutospacing="0" w:after="0" w:afterAutospacing="0"/>
        <w:jc w:val="both"/>
        <w:textAlignment w:val="baseline"/>
        <w:rPr>
          <w:rStyle w:val="normaltextrun"/>
          <w:rFonts w:eastAsiaTheme="majorEastAsia"/>
        </w:rPr>
      </w:pPr>
    </w:p>
    <w:p w:rsidRPr="00AA3CA2" w:rsidR="005C7136" w:rsidP="0058723E" w:rsidRDefault="005C7136" w14:paraId="4A379A2F" w14:textId="13C69EB9">
      <w:pPr>
        <w:pStyle w:val="pf0"/>
        <w:spacing w:before="0" w:beforeAutospacing="0" w:after="0" w:afterAutospacing="0"/>
        <w:jc w:val="both"/>
        <w:rPr>
          <w:rStyle w:val="normaltextrun"/>
          <w:rFonts w:eastAsiaTheme="majorEastAsia"/>
        </w:rPr>
      </w:pPr>
      <w:r w:rsidRPr="00AA3CA2">
        <w:rPr>
          <w:rStyle w:val="normaltextrun"/>
          <w:rFonts w:eastAsiaTheme="majorEastAsia"/>
        </w:rPr>
        <w:t xml:space="preserve">(2) Kui trassiraie laius on üle nelja meetri, esitatakse </w:t>
      </w:r>
      <w:r w:rsidR="00447CC9">
        <w:rPr>
          <w:rStyle w:val="normaltextrun"/>
          <w:rFonts w:eastAsiaTheme="majorEastAsia"/>
        </w:rPr>
        <w:t xml:space="preserve">käesoleva paragrahvi </w:t>
      </w:r>
      <w:r w:rsidR="007D7014">
        <w:rPr>
          <w:rStyle w:val="normaltextrun"/>
          <w:rFonts w:eastAsiaTheme="majorEastAsia"/>
        </w:rPr>
        <w:t xml:space="preserve">lõikes 1 </w:t>
      </w:r>
      <w:r w:rsidR="00447CC9">
        <w:rPr>
          <w:rStyle w:val="normaltextrun"/>
          <w:rFonts w:eastAsiaTheme="majorEastAsia"/>
        </w:rPr>
        <w:t>nimetatud</w:t>
      </w:r>
      <w:r w:rsidR="007D7014">
        <w:rPr>
          <w:rStyle w:val="normaltextrun"/>
          <w:rFonts w:eastAsiaTheme="majorEastAsia"/>
        </w:rPr>
        <w:t xml:space="preserve"> alade</w:t>
      </w:r>
      <w:r w:rsidR="0083594F">
        <w:rPr>
          <w:rStyle w:val="normaltextrun"/>
          <w:rFonts w:eastAsiaTheme="majorEastAsia"/>
        </w:rPr>
        <w:t xml:space="preserve"> </w:t>
      </w:r>
      <w:r w:rsidRPr="00AA3CA2">
        <w:rPr>
          <w:rStyle w:val="normaltextrun"/>
          <w:rFonts w:eastAsiaTheme="majorEastAsia"/>
        </w:rPr>
        <w:t>hooldamiseks või kaitsevööndiga ehitise korral ehitise ja selle kaitsevööndi korrashoiuks õigusaktides</w:t>
      </w:r>
      <w:r w:rsidRPr="00AA3CA2" w:rsidR="00C7420B">
        <w:rPr>
          <w:rStyle w:val="normaltextrun"/>
          <w:rFonts w:eastAsiaTheme="majorEastAsia"/>
        </w:rPr>
        <w:t>t</w:t>
      </w:r>
      <w:r w:rsidRPr="00AA3CA2" w:rsidR="00017AAF">
        <w:rPr>
          <w:rStyle w:val="normaltextrun"/>
          <w:rFonts w:eastAsiaTheme="majorEastAsia"/>
        </w:rPr>
        <w:t xml:space="preserve"> </w:t>
      </w:r>
      <w:r w:rsidRPr="00AA3CA2">
        <w:rPr>
          <w:rStyle w:val="normaltextrun"/>
          <w:rFonts w:eastAsiaTheme="majorEastAsia"/>
        </w:rPr>
        <w:t>tulenev kehtiv projekt, hoolduskava või muu dokument.“;</w:t>
      </w:r>
    </w:p>
    <w:p w:rsidRPr="00AA3CA2" w:rsidR="005C7136" w:rsidP="0058723E" w:rsidRDefault="005C7136" w14:paraId="5222DEC8" w14:textId="77777777">
      <w:pPr>
        <w:pStyle w:val="pf0"/>
        <w:spacing w:before="0" w:beforeAutospacing="0" w:after="0" w:afterAutospacing="0"/>
        <w:jc w:val="both"/>
        <w:rPr>
          <w:rStyle w:val="normaltextrun"/>
          <w:rFonts w:eastAsiaTheme="majorEastAsia"/>
        </w:rPr>
      </w:pPr>
    </w:p>
    <w:p w:rsidRPr="00AA3CA2" w:rsidR="005C7136" w:rsidP="0058723E" w:rsidRDefault="00143649" w14:paraId="1EC9731A" w14:textId="45BFFC37">
      <w:pPr>
        <w:pStyle w:val="pf0"/>
        <w:spacing w:before="0" w:beforeAutospacing="0" w:after="0" w:afterAutospacing="0"/>
        <w:jc w:val="both"/>
        <w:rPr>
          <w:rStyle w:val="normaltextrun"/>
          <w:rFonts w:eastAsiaTheme="majorEastAsia"/>
        </w:rPr>
      </w:pPr>
      <w:bookmarkStart w:name="_Hlk184028547" w:id="58"/>
      <w:r w:rsidRPr="00AA3CA2">
        <w:rPr>
          <w:rStyle w:val="normaltextrun"/>
          <w:rFonts w:eastAsiaTheme="majorEastAsia"/>
          <w:b/>
          <w:bCs/>
        </w:rPr>
        <w:t>3</w:t>
      </w:r>
      <w:r w:rsidR="001A2792">
        <w:rPr>
          <w:rStyle w:val="normaltextrun"/>
          <w:rFonts w:eastAsiaTheme="majorEastAsia"/>
          <w:b/>
          <w:bCs/>
        </w:rPr>
        <w:t>3</w:t>
      </w:r>
      <w:r w:rsidRPr="00AA3CA2" w:rsidR="005C7136">
        <w:rPr>
          <w:rStyle w:val="normaltextrun"/>
          <w:rFonts w:eastAsiaTheme="majorEastAsia"/>
          <w:b/>
          <w:bCs/>
        </w:rPr>
        <w:t>)</w:t>
      </w:r>
      <w:r w:rsidRPr="00AA3CA2" w:rsidR="005C7136">
        <w:rPr>
          <w:rStyle w:val="normaltextrun"/>
          <w:rFonts w:eastAsiaTheme="majorEastAsia"/>
        </w:rPr>
        <w:t xml:space="preserve"> paragrahvi 32 lõige 1 muudetakse ja sõnastatakse järgmiselt:</w:t>
      </w:r>
    </w:p>
    <w:bookmarkEnd w:id="58"/>
    <w:p w:rsidRPr="00AA3CA2" w:rsidR="005C7136" w:rsidP="0058723E" w:rsidRDefault="005C7136" w14:paraId="31517B1F" w14:textId="072AABD8">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 xml:space="preserve">„(1) Raadamine on raie või </w:t>
      </w:r>
      <w:r w:rsidRPr="00860816">
        <w:rPr>
          <w:rStyle w:val="normaltextrun"/>
          <w:rFonts w:eastAsiaTheme="majorEastAsia"/>
        </w:rPr>
        <w:t>muu tegevus</w:t>
      </w:r>
      <w:r w:rsidRPr="00AA3CA2">
        <w:rPr>
          <w:rStyle w:val="normaltextrun"/>
          <w:rFonts w:eastAsiaTheme="majorEastAsia"/>
        </w:rPr>
        <w:t xml:space="preserve">, mida tehakse, et võimaldada </w:t>
      </w:r>
      <w:ins w:author="Aili Sandre - JUSTDIGI" w:date="2026-01-27T10:21:00Z" w16du:dateUtc="2026-01-27T08:21:00Z" w:id="59">
        <w:r w:rsidR="00860816">
          <w:rPr>
            <w:rStyle w:val="normaltextrun"/>
            <w:rFonts w:eastAsiaTheme="majorEastAsia"/>
          </w:rPr>
          <w:t xml:space="preserve">kasutada </w:t>
        </w:r>
      </w:ins>
      <w:r w:rsidRPr="00AA3CA2">
        <w:rPr>
          <w:rStyle w:val="normaltextrun"/>
          <w:rFonts w:eastAsiaTheme="majorEastAsia"/>
        </w:rPr>
        <w:t>maa</w:t>
      </w:r>
      <w:ins w:author="Aili Sandre - JUSTDIGI" w:date="2026-01-27T10:21:00Z" w16du:dateUtc="2026-01-27T08:21:00Z" w:id="60">
        <w:r w:rsidR="00860816">
          <w:rPr>
            <w:rStyle w:val="normaltextrun"/>
            <w:rFonts w:eastAsiaTheme="majorEastAsia"/>
          </w:rPr>
          <w:t>d</w:t>
        </w:r>
      </w:ins>
      <w:del w:author="Aili Sandre - JUSTDIGI" w:date="2026-01-27T10:21:00Z" w16du:dateUtc="2026-01-27T08:21:00Z" w:id="61">
        <w:r w:rsidRPr="00AA3CA2" w:rsidDel="00860816">
          <w:rPr>
            <w:rStyle w:val="normaltextrun"/>
            <w:rFonts w:eastAsiaTheme="majorEastAsia"/>
          </w:rPr>
          <w:delText xml:space="preserve"> kasutamist</w:delText>
        </w:r>
      </w:del>
      <w:r w:rsidRPr="00AA3CA2">
        <w:rPr>
          <w:rStyle w:val="normaltextrun"/>
          <w:rFonts w:eastAsiaTheme="majorEastAsia"/>
        </w:rPr>
        <w:t xml:space="preserve"> muul otstarbel kui metsa majandamiseks.</w:t>
      </w:r>
      <w:r w:rsidRPr="00AA3CA2" w:rsidR="00AC7F4C">
        <w:rPr>
          <w:rStyle w:val="normaltextrun"/>
          <w:rFonts w:eastAsiaTheme="majorEastAsia"/>
        </w:rPr>
        <w:t>“</w:t>
      </w:r>
      <w:r w:rsidRPr="00AA3CA2">
        <w:rPr>
          <w:rStyle w:val="normaltextrun"/>
          <w:rFonts w:eastAsiaTheme="majorEastAsia"/>
        </w:rPr>
        <w:t>;</w:t>
      </w:r>
    </w:p>
    <w:p w:rsidRPr="00AA3CA2" w:rsidR="005C7136" w:rsidP="00F85198" w:rsidRDefault="005C7136" w14:paraId="1DED2377" w14:textId="77777777">
      <w:pPr>
        <w:pStyle w:val="paragraph"/>
        <w:spacing w:before="0" w:beforeAutospacing="0" w:after="0" w:afterAutospacing="0"/>
        <w:jc w:val="both"/>
        <w:textAlignment w:val="baseline"/>
        <w:rPr>
          <w:rStyle w:val="normaltextrun"/>
          <w:rFonts w:eastAsiaTheme="majorEastAsia"/>
        </w:rPr>
      </w:pPr>
    </w:p>
    <w:p w:rsidRPr="00AA3CA2" w:rsidR="005C7136" w:rsidP="0058723E" w:rsidRDefault="00143649" w14:paraId="2D763F7C" w14:textId="16F76D40">
      <w:pPr>
        <w:pStyle w:val="pf0"/>
        <w:spacing w:before="0" w:beforeAutospacing="0" w:after="0" w:afterAutospacing="0"/>
        <w:jc w:val="both"/>
        <w:rPr>
          <w:rStyle w:val="normaltextrun"/>
          <w:rFonts w:eastAsiaTheme="majorEastAsia"/>
        </w:rPr>
      </w:pPr>
      <w:r w:rsidRPr="00AA3CA2">
        <w:rPr>
          <w:rStyle w:val="normaltextrun"/>
          <w:rFonts w:eastAsiaTheme="majorEastAsia"/>
          <w:b/>
          <w:bCs/>
        </w:rPr>
        <w:t>3</w:t>
      </w:r>
      <w:r w:rsidR="001A2792">
        <w:rPr>
          <w:rStyle w:val="normaltextrun"/>
          <w:rFonts w:eastAsiaTheme="majorEastAsia"/>
          <w:b/>
          <w:bCs/>
        </w:rPr>
        <w:t>4</w:t>
      </w:r>
      <w:r w:rsidRPr="00AA3CA2" w:rsidR="005C7136">
        <w:rPr>
          <w:rStyle w:val="normaltextrun"/>
          <w:rFonts w:eastAsiaTheme="majorEastAsia"/>
          <w:b/>
          <w:bCs/>
        </w:rPr>
        <w:t>)</w:t>
      </w:r>
      <w:r w:rsidRPr="00AA3CA2" w:rsidR="005C7136">
        <w:rPr>
          <w:rStyle w:val="normaltextrun"/>
          <w:rFonts w:eastAsiaTheme="majorEastAsia"/>
        </w:rPr>
        <w:t xml:space="preserve"> paragrahvi 32 lõi</w:t>
      </w:r>
      <w:r w:rsidRPr="00AA3CA2" w:rsidR="00AC7F4C">
        <w:rPr>
          <w:rStyle w:val="normaltextrun"/>
          <w:rFonts w:eastAsiaTheme="majorEastAsia"/>
        </w:rPr>
        <w:t>k</w:t>
      </w:r>
      <w:r w:rsidRPr="00AA3CA2" w:rsidR="005C7136">
        <w:rPr>
          <w:rStyle w:val="normaltextrun"/>
          <w:rFonts w:eastAsiaTheme="majorEastAsia"/>
        </w:rPr>
        <w:t>e 2 punkt 2 tunnistatakse kehtetuks;</w:t>
      </w:r>
    </w:p>
    <w:p w:rsidRPr="00AA3CA2" w:rsidR="005C7136" w:rsidP="0058723E" w:rsidRDefault="005C7136" w14:paraId="1AECF551" w14:textId="77777777">
      <w:pPr>
        <w:pStyle w:val="paragraph"/>
        <w:spacing w:before="0" w:beforeAutospacing="0" w:after="0" w:afterAutospacing="0"/>
        <w:jc w:val="both"/>
        <w:textAlignment w:val="baseline"/>
        <w:rPr>
          <w:rStyle w:val="normaltextrun"/>
          <w:rFonts w:eastAsiaTheme="majorEastAsia"/>
        </w:rPr>
      </w:pPr>
    </w:p>
    <w:p w:rsidRPr="00AA3CA2" w:rsidR="005C7136" w:rsidP="0058723E" w:rsidRDefault="00143649" w14:paraId="06BD9E5D" w14:textId="491A9B4F">
      <w:pPr>
        <w:pStyle w:val="pf0"/>
        <w:spacing w:before="0" w:beforeAutospacing="0" w:after="0" w:afterAutospacing="0"/>
        <w:jc w:val="both"/>
        <w:rPr>
          <w:rStyle w:val="normaltextrun"/>
          <w:rFonts w:eastAsiaTheme="majorEastAsia"/>
        </w:rPr>
      </w:pPr>
      <w:r w:rsidRPr="00AA3CA2">
        <w:rPr>
          <w:rStyle w:val="normaltextrun"/>
          <w:rFonts w:eastAsiaTheme="majorEastAsia"/>
          <w:b/>
          <w:bCs/>
        </w:rPr>
        <w:t>3</w:t>
      </w:r>
      <w:r w:rsidR="001A2792">
        <w:rPr>
          <w:rStyle w:val="normaltextrun"/>
          <w:rFonts w:eastAsiaTheme="majorEastAsia"/>
          <w:b/>
          <w:bCs/>
        </w:rPr>
        <w:t>5</w:t>
      </w:r>
      <w:r w:rsidRPr="00AA3CA2" w:rsidR="005C7136">
        <w:rPr>
          <w:rStyle w:val="normaltextrun"/>
          <w:rFonts w:eastAsiaTheme="majorEastAsia"/>
        </w:rPr>
        <w:t>) paragrahvi 32 lõike 2 punkt 4 muudetakse ja sõnastatakse järgmiselt:</w:t>
      </w:r>
    </w:p>
    <w:p w:rsidRPr="00AA3CA2" w:rsidR="005C7136" w:rsidP="0058723E" w:rsidRDefault="005C7136" w14:paraId="13ED1076" w14:textId="200E157B">
      <w:pPr>
        <w:pStyle w:val="pf0"/>
        <w:spacing w:before="0" w:beforeAutospacing="0" w:after="0" w:afterAutospacing="0"/>
        <w:jc w:val="both"/>
        <w:rPr>
          <w:rStyle w:val="normaltextrun"/>
          <w:rFonts w:eastAsiaTheme="majorEastAsia"/>
          <w:b/>
          <w:bCs/>
        </w:rPr>
      </w:pPr>
      <w:r w:rsidRPr="00AA3CA2">
        <w:rPr>
          <w:rStyle w:val="normaltextrun"/>
          <w:rFonts w:eastAsiaTheme="majorEastAsia"/>
          <w:b/>
          <w:bCs/>
        </w:rPr>
        <w:t>„</w:t>
      </w:r>
      <w:r w:rsidRPr="00AA3CA2">
        <w:rPr>
          <w:rStyle w:val="normaltextrun"/>
          <w:rFonts w:eastAsiaTheme="majorEastAsia"/>
        </w:rPr>
        <w:t>4) õigusaktides</w:t>
      </w:r>
      <w:ins w:author="Aili Sandre - JUSTDIGI" w:date="2026-01-26T16:00:00Z" w16du:dateUtc="2026-01-26T14:00:00Z" w:id="62">
        <w:r w:rsidR="00F047A0">
          <w:rPr>
            <w:rStyle w:val="normaltextrun"/>
            <w:rFonts w:eastAsiaTheme="majorEastAsia"/>
          </w:rPr>
          <w:t xml:space="preserve"> ette nähtud</w:t>
        </w:r>
      </w:ins>
      <w:del w:author="Aili Sandre - JUSTDIGI" w:date="2026-01-26T16:00:00Z" w16du:dateUtc="2026-01-26T14:00:00Z" w:id="63">
        <w:r w:rsidDel="00F047A0" w:rsidR="005C68C3">
          <w:rPr>
            <w:rStyle w:val="normaltextrun"/>
            <w:rFonts w:eastAsiaTheme="majorEastAsia"/>
          </w:rPr>
          <w:delText>t tuleneva</w:delText>
        </w:r>
      </w:del>
      <w:r w:rsidRPr="00AA3CA2" w:rsidR="00D60F86">
        <w:rPr>
          <w:rStyle w:val="normaltextrun"/>
          <w:rFonts w:eastAsiaTheme="majorEastAsia"/>
        </w:rPr>
        <w:t xml:space="preserve"> </w:t>
      </w:r>
      <w:r w:rsidRPr="00AA3CA2">
        <w:rPr>
          <w:rStyle w:val="normaltextrun"/>
          <w:rFonts w:eastAsiaTheme="majorEastAsia"/>
        </w:rPr>
        <w:t>kehtiva projekti või muu dokumendi alusel, mis on aluseks maa kasutamiseks muul otstarbel kui metsa majandamiseks.“;</w:t>
      </w:r>
    </w:p>
    <w:p w:rsidRPr="00AA3CA2" w:rsidR="00AC7F4C" w:rsidP="00AF3FFD" w:rsidRDefault="00AC7F4C" w14:paraId="1784B09F" w14:textId="77777777">
      <w:pPr>
        <w:pStyle w:val="pf0"/>
        <w:spacing w:before="0" w:beforeAutospacing="0" w:after="0" w:afterAutospacing="0"/>
        <w:jc w:val="both"/>
        <w:rPr>
          <w:rStyle w:val="normaltextrun"/>
          <w:rFonts w:eastAsiaTheme="minorEastAsia"/>
          <w:kern w:val="2"/>
          <w:lang w:eastAsia="en-US"/>
          <w14:ligatures w14:val="standardContextual"/>
        </w:rPr>
      </w:pPr>
    </w:p>
    <w:p w:rsidRPr="00AA3CA2" w:rsidR="005C7136" w:rsidP="0058723E" w:rsidRDefault="00143649" w14:paraId="12FFDBDE" w14:textId="4DF65282">
      <w:pPr>
        <w:pStyle w:val="paragraph"/>
        <w:spacing w:before="0" w:beforeAutospacing="0" w:after="0" w:afterAutospacing="0"/>
        <w:jc w:val="both"/>
        <w:textAlignment w:val="baseline"/>
      </w:pPr>
      <w:r w:rsidRPr="00AA3CA2">
        <w:rPr>
          <w:rStyle w:val="normaltextrun"/>
          <w:rFonts w:eastAsiaTheme="majorEastAsia"/>
          <w:b/>
          <w:bCs/>
        </w:rPr>
        <w:t>3</w:t>
      </w:r>
      <w:r w:rsidR="001A2792">
        <w:rPr>
          <w:rStyle w:val="normaltextrun"/>
          <w:rFonts w:eastAsiaTheme="majorEastAsia"/>
          <w:b/>
          <w:bCs/>
        </w:rPr>
        <w:t>6</w:t>
      </w:r>
      <w:r w:rsidRPr="00AA3CA2" w:rsidR="005C7136">
        <w:rPr>
          <w:rStyle w:val="normaltextrun"/>
          <w:rFonts w:eastAsiaTheme="majorEastAsia"/>
          <w:b/>
          <w:bCs/>
        </w:rPr>
        <w:t>)</w:t>
      </w:r>
      <w:r w:rsidRPr="00AA3CA2" w:rsidR="005C7136">
        <w:rPr>
          <w:rStyle w:val="normaltextrun"/>
          <w:rFonts w:eastAsiaTheme="majorEastAsia"/>
        </w:rPr>
        <w:t xml:space="preserve"> paragrahvi 36 lõike 1 punkt 1 muudetakse ja sõnastatakse järgmiselt:</w:t>
      </w:r>
    </w:p>
    <w:p w:rsidRPr="00AA3CA2" w:rsidR="005C7136" w:rsidP="0058723E" w:rsidRDefault="005C7136" w14:paraId="7CA282A0" w14:textId="77927551">
      <w:pPr>
        <w:pStyle w:val="paragraph"/>
        <w:spacing w:before="0" w:beforeAutospacing="0" w:after="0" w:afterAutospacing="0"/>
        <w:jc w:val="both"/>
        <w:textAlignment w:val="baseline"/>
      </w:pPr>
      <w:r w:rsidRPr="00AA3CA2">
        <w:rPr>
          <w:rStyle w:val="normaltextrun"/>
          <w:rFonts w:eastAsiaTheme="majorEastAsia"/>
        </w:rPr>
        <w:t>„1)</w:t>
      </w:r>
      <w:r w:rsidR="00F55B97">
        <w:rPr>
          <w:rStyle w:val="normaltextrun"/>
          <w:rFonts w:eastAsiaTheme="majorEastAsia"/>
        </w:rPr>
        <w:t> </w:t>
      </w:r>
      <w:r w:rsidRPr="00AA3CA2">
        <w:rPr>
          <w:rStyle w:val="normaltextrun"/>
          <w:rFonts w:eastAsiaTheme="majorEastAsia"/>
        </w:rPr>
        <w:t>kaitseväe ja Kaitseliidu harjutusväljadel kehtiva planeeringu kohaselt või Vabariigi Valitsuse loal;“;</w:t>
      </w:r>
    </w:p>
    <w:p w:rsidRPr="00AA3CA2" w:rsidR="005C7136" w:rsidP="0058723E" w:rsidRDefault="005C7136" w14:paraId="017A3010" w14:textId="77777777">
      <w:pPr>
        <w:pStyle w:val="paragraph"/>
        <w:spacing w:before="0" w:beforeAutospacing="0" w:after="0" w:afterAutospacing="0"/>
        <w:jc w:val="both"/>
        <w:textAlignment w:val="baseline"/>
        <w:rPr>
          <w:rStyle w:val="normaltextrun"/>
          <w:rFonts w:eastAsiaTheme="majorEastAsia"/>
        </w:rPr>
      </w:pPr>
    </w:p>
    <w:p w:rsidRPr="00AA3CA2" w:rsidR="005C7136" w:rsidP="0058723E" w:rsidRDefault="00143649" w14:paraId="479273B5" w14:textId="5580B37A">
      <w:pPr>
        <w:pStyle w:val="paragraph"/>
        <w:spacing w:before="0" w:beforeAutospacing="0" w:after="0" w:afterAutospacing="0"/>
        <w:jc w:val="both"/>
        <w:textAlignment w:val="baseline"/>
      </w:pPr>
      <w:r w:rsidRPr="00AA3CA2">
        <w:rPr>
          <w:rStyle w:val="normaltextrun"/>
          <w:rFonts w:eastAsiaTheme="majorEastAsia"/>
          <w:b/>
          <w:bCs/>
        </w:rPr>
        <w:t>3</w:t>
      </w:r>
      <w:r w:rsidR="001A2792">
        <w:rPr>
          <w:rStyle w:val="normaltextrun"/>
          <w:rFonts w:eastAsiaTheme="majorEastAsia"/>
          <w:b/>
          <w:bCs/>
        </w:rPr>
        <w:t>7</w:t>
      </w:r>
      <w:r w:rsidRPr="00AA3CA2" w:rsidR="005C7136">
        <w:rPr>
          <w:rStyle w:val="normaltextrun"/>
          <w:rFonts w:eastAsiaTheme="majorEastAsia"/>
          <w:b/>
          <w:bCs/>
        </w:rPr>
        <w:t>)</w:t>
      </w:r>
      <w:r w:rsidRPr="00AA3CA2" w:rsidR="005C7136">
        <w:rPr>
          <w:rStyle w:val="normaltextrun"/>
          <w:rFonts w:eastAsiaTheme="majorEastAsia"/>
        </w:rPr>
        <w:t xml:space="preserve"> paragrahvi 36 täiendatakse lõikega 2¹ järgmises sõnastuses:</w:t>
      </w:r>
    </w:p>
    <w:p w:rsidRPr="00AA3CA2" w:rsidR="005C7136" w:rsidP="0058723E" w:rsidRDefault="005C7136" w14:paraId="586DD2CD" w14:textId="3E8F1CD5">
      <w:pPr>
        <w:pStyle w:val="paragraph"/>
        <w:spacing w:before="0" w:beforeAutospacing="0" w:after="0" w:afterAutospacing="0"/>
        <w:jc w:val="both"/>
        <w:textAlignment w:val="baseline"/>
      </w:pPr>
      <w:r w:rsidRPr="00AA3CA2">
        <w:rPr>
          <w:rStyle w:val="normaltextrun"/>
          <w:rFonts w:eastAsiaTheme="majorEastAsia"/>
        </w:rPr>
        <w:t xml:space="preserve">„(2¹) </w:t>
      </w:r>
      <w:r w:rsidRPr="00AA3CA2" w:rsidR="3E514BF7">
        <w:rPr>
          <w:rStyle w:val="normaltextrun"/>
          <w:rFonts w:eastAsiaTheme="majorEastAsia"/>
        </w:rPr>
        <w:t>K</w:t>
      </w:r>
      <w:r w:rsidRPr="00AA3CA2">
        <w:rPr>
          <w:rStyle w:val="normaltextrun"/>
          <w:rFonts w:eastAsiaTheme="majorEastAsia"/>
        </w:rPr>
        <w:t>äesoleva paragrahvi lõikes 2 nimetatud Vabariigi Valitsuse luba ei ole vajalik lõike 1 punktis 2 nimetatud juhul, kui riigimetsa valitseja on Kaitseministeerium.“;</w:t>
      </w:r>
    </w:p>
    <w:p w:rsidRPr="00AA3CA2" w:rsidR="005C7136" w:rsidP="0058723E" w:rsidRDefault="005C7136" w14:paraId="083CE4EF" w14:textId="77777777">
      <w:pPr>
        <w:pStyle w:val="paragraph"/>
        <w:spacing w:before="0" w:beforeAutospacing="0" w:after="0" w:afterAutospacing="0"/>
        <w:jc w:val="both"/>
        <w:textAlignment w:val="baseline"/>
        <w:rPr>
          <w:rStyle w:val="normaltextrun"/>
          <w:rFonts w:eastAsiaTheme="majorEastAsia"/>
        </w:rPr>
      </w:pPr>
    </w:p>
    <w:p w:rsidRPr="00AA3CA2" w:rsidR="005C7136" w:rsidP="0058723E" w:rsidRDefault="00143649" w14:paraId="23274BDD" w14:textId="495F6785">
      <w:pPr>
        <w:pStyle w:val="paragraph"/>
        <w:spacing w:before="0" w:beforeAutospacing="0" w:after="0" w:afterAutospacing="0"/>
        <w:jc w:val="both"/>
        <w:textAlignment w:val="baseline"/>
      </w:pPr>
      <w:r w:rsidRPr="00AA3CA2">
        <w:rPr>
          <w:rStyle w:val="normaltextrun"/>
          <w:rFonts w:eastAsiaTheme="majorEastAsia"/>
          <w:b/>
          <w:bCs/>
        </w:rPr>
        <w:t>3</w:t>
      </w:r>
      <w:r w:rsidR="001A2792">
        <w:rPr>
          <w:rStyle w:val="normaltextrun"/>
          <w:rFonts w:eastAsiaTheme="majorEastAsia"/>
          <w:b/>
          <w:bCs/>
        </w:rPr>
        <w:t>8</w:t>
      </w:r>
      <w:r w:rsidRPr="00AA3CA2" w:rsidR="005C7136">
        <w:rPr>
          <w:rStyle w:val="normaltextrun"/>
          <w:rFonts w:eastAsiaTheme="majorEastAsia"/>
          <w:b/>
          <w:bCs/>
        </w:rPr>
        <w:t>)</w:t>
      </w:r>
      <w:r w:rsidRPr="00AA3CA2" w:rsidR="005C7136">
        <w:rPr>
          <w:rStyle w:val="normaltextrun"/>
          <w:rFonts w:eastAsiaTheme="majorEastAsia"/>
        </w:rPr>
        <w:t xml:space="preserve"> paragrahvi 37 lõike 6 punktist 3 jäetakse välja sõnad „kinnistu ja“;</w:t>
      </w:r>
    </w:p>
    <w:p w:rsidRPr="00AA3CA2" w:rsidR="00CE5E46" w:rsidP="0058723E" w:rsidRDefault="00CE5E46" w14:paraId="5081BE50" w14:textId="77777777">
      <w:pPr>
        <w:pStyle w:val="paragraph"/>
        <w:spacing w:before="0" w:beforeAutospacing="0" w:after="0" w:afterAutospacing="0"/>
        <w:jc w:val="both"/>
        <w:textAlignment w:val="baseline"/>
        <w:rPr>
          <w:rStyle w:val="normaltextrun"/>
          <w:rFonts w:eastAsiaTheme="majorEastAsia"/>
        </w:rPr>
      </w:pPr>
    </w:p>
    <w:p w:rsidRPr="00AA3CA2" w:rsidR="00D15A32" w:rsidP="00A33C1B" w:rsidRDefault="00A33C1B" w14:paraId="3C536ABE" w14:textId="398FA0D5">
      <w:pPr>
        <w:pStyle w:val="paragraph"/>
        <w:spacing w:before="0" w:beforeAutospacing="0" w:after="0" w:afterAutospacing="0"/>
        <w:jc w:val="both"/>
        <w:textAlignment w:val="baseline"/>
        <w:rPr>
          <w:rStyle w:val="normaltextrun"/>
          <w:rFonts w:eastAsiaTheme="majorEastAsia"/>
          <w:b/>
          <w:bCs/>
        </w:rPr>
      </w:pPr>
      <w:r>
        <w:rPr>
          <w:rStyle w:val="normaltextrun"/>
          <w:rFonts w:eastAsiaTheme="majorEastAsia"/>
          <w:b/>
          <w:bCs/>
        </w:rPr>
        <w:t>3</w:t>
      </w:r>
      <w:r w:rsidR="001A2792">
        <w:rPr>
          <w:rStyle w:val="normaltextrun"/>
          <w:rFonts w:eastAsiaTheme="majorEastAsia"/>
          <w:b/>
          <w:bCs/>
        </w:rPr>
        <w:t>9</w:t>
      </w:r>
      <w:r w:rsidRPr="00AA3CA2" w:rsidR="005C7136">
        <w:rPr>
          <w:rStyle w:val="normaltextrun"/>
          <w:rFonts w:eastAsiaTheme="majorEastAsia"/>
          <w:b/>
          <w:bCs/>
        </w:rPr>
        <w:t>)</w:t>
      </w:r>
      <w:r w:rsidRPr="00AA3CA2" w:rsidR="005C7136">
        <w:rPr>
          <w:rStyle w:val="normaltextrun"/>
          <w:rFonts w:eastAsiaTheme="majorEastAsia"/>
        </w:rPr>
        <w:t xml:space="preserve"> paragrahv 38 </w:t>
      </w:r>
      <w:r>
        <w:rPr>
          <w:rStyle w:val="normaltextrun"/>
          <w:rFonts w:eastAsiaTheme="majorEastAsia"/>
        </w:rPr>
        <w:t>tunnistatakse kehtetuks;</w:t>
      </w:r>
    </w:p>
    <w:p w:rsidRPr="00AA3CA2" w:rsidR="00D15A32" w:rsidP="0058723E" w:rsidRDefault="00D15A32" w14:paraId="660C409D" w14:textId="77777777">
      <w:pPr>
        <w:pStyle w:val="paragraph"/>
        <w:spacing w:before="0" w:beforeAutospacing="0" w:after="0" w:afterAutospacing="0"/>
        <w:jc w:val="both"/>
        <w:textAlignment w:val="baseline"/>
        <w:rPr>
          <w:rStyle w:val="normaltextrun"/>
          <w:rFonts w:eastAsiaTheme="majorEastAsia"/>
          <w:b/>
          <w:bCs/>
        </w:rPr>
      </w:pPr>
    </w:p>
    <w:p w:rsidRPr="00AA3CA2" w:rsidR="005C7136" w:rsidP="0058723E" w:rsidRDefault="001A2792" w14:paraId="094A124F" w14:textId="0B2D26EF">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b/>
          <w:bCs/>
        </w:rPr>
        <w:t>40</w:t>
      </w:r>
      <w:r w:rsidRPr="00AA3CA2" w:rsidR="005C7136">
        <w:rPr>
          <w:rStyle w:val="normaltextrun"/>
          <w:rFonts w:eastAsiaTheme="majorEastAsia"/>
          <w:b/>
          <w:bCs/>
        </w:rPr>
        <w:t>)</w:t>
      </w:r>
      <w:r w:rsidRPr="00AA3CA2" w:rsidR="005C7136">
        <w:rPr>
          <w:rStyle w:val="normaltextrun"/>
          <w:rFonts w:eastAsiaTheme="majorEastAsia"/>
        </w:rPr>
        <w:t xml:space="preserve"> </w:t>
      </w:r>
      <w:bookmarkStart w:name="_Hlk217232587" w:id="64"/>
      <w:r w:rsidRPr="00AA3CA2" w:rsidR="005C7136">
        <w:rPr>
          <w:rStyle w:val="normaltextrun"/>
          <w:rFonts w:eastAsiaTheme="majorEastAsia"/>
        </w:rPr>
        <w:t xml:space="preserve">paragrahvi 41 lõiget 1 </w:t>
      </w:r>
      <w:bookmarkEnd w:id="64"/>
      <w:r w:rsidRPr="00AA3CA2" w:rsidR="005C7136">
        <w:rPr>
          <w:rStyle w:val="normaltextrun"/>
          <w:rFonts w:eastAsiaTheme="majorEastAsia"/>
        </w:rPr>
        <w:t>täiendatakse punktiga 3 j</w:t>
      </w:r>
      <w:r w:rsidRPr="00AA3CA2" w:rsidR="00307867">
        <w:rPr>
          <w:rStyle w:val="normaltextrun"/>
          <w:rFonts w:eastAsiaTheme="majorEastAsia"/>
        </w:rPr>
        <w:t>ärgmises</w:t>
      </w:r>
      <w:r w:rsidRPr="00AA3CA2" w:rsidR="005C7136">
        <w:rPr>
          <w:rStyle w:val="normaltextrun"/>
          <w:rFonts w:eastAsiaTheme="majorEastAsia"/>
        </w:rPr>
        <w:t xml:space="preserve"> sõnast</w:t>
      </w:r>
      <w:r w:rsidRPr="00AA3CA2" w:rsidR="00307867">
        <w:rPr>
          <w:rStyle w:val="normaltextrun"/>
          <w:rFonts w:eastAsiaTheme="majorEastAsia"/>
        </w:rPr>
        <w:t>uses</w:t>
      </w:r>
      <w:r w:rsidRPr="00AA3CA2" w:rsidR="005C7136">
        <w:rPr>
          <w:rStyle w:val="normaltextrun"/>
          <w:rFonts w:eastAsiaTheme="majorEastAsia"/>
        </w:rPr>
        <w:t>:</w:t>
      </w:r>
    </w:p>
    <w:p w:rsidRPr="00AA3CA2" w:rsidR="005C7136" w:rsidP="0058723E" w:rsidRDefault="005C7136" w14:paraId="79AD0483" w14:textId="512EC7E9">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 xml:space="preserve">„3) käesoleva seaduse § 32 lõikes 1 </w:t>
      </w:r>
      <w:r w:rsidRPr="00FC665E">
        <w:rPr>
          <w:rStyle w:val="normaltextrun"/>
          <w:rFonts w:eastAsiaTheme="majorEastAsia"/>
        </w:rPr>
        <w:t>nimetatud muu tegevuse kohta</w:t>
      </w:r>
      <w:r w:rsidRPr="00AA3CA2">
        <w:rPr>
          <w:rStyle w:val="normaltextrun"/>
          <w:rFonts w:eastAsiaTheme="majorEastAsia"/>
        </w:rPr>
        <w:t xml:space="preserve">, mida tehakse, et võimaldada </w:t>
      </w:r>
      <w:ins w:author="Aili Sandre - JUSTDIGI" w:date="2026-01-27T10:23:00Z" w16du:dateUtc="2026-01-27T08:23:00Z" w:id="65">
        <w:r w:rsidR="00FC665E">
          <w:rPr>
            <w:rStyle w:val="normaltextrun"/>
            <w:rFonts w:eastAsiaTheme="majorEastAsia"/>
          </w:rPr>
          <w:t xml:space="preserve">kasutada </w:t>
        </w:r>
      </w:ins>
      <w:r w:rsidRPr="00AA3CA2">
        <w:rPr>
          <w:rStyle w:val="normaltextrun"/>
          <w:rFonts w:eastAsiaTheme="majorEastAsia"/>
        </w:rPr>
        <w:t>maa</w:t>
      </w:r>
      <w:ins w:author="Aili Sandre - JUSTDIGI" w:date="2026-01-27T10:23:00Z" w16du:dateUtc="2026-01-27T08:23:00Z" w:id="66">
        <w:r w:rsidR="00FC665E">
          <w:rPr>
            <w:rStyle w:val="normaltextrun"/>
            <w:rFonts w:eastAsiaTheme="majorEastAsia"/>
          </w:rPr>
          <w:t>d</w:t>
        </w:r>
      </w:ins>
      <w:del w:author="Aili Sandre - JUSTDIGI" w:date="2026-01-27T10:23:00Z" w16du:dateUtc="2026-01-27T08:23:00Z" w:id="67">
        <w:r w:rsidRPr="00AA3CA2" w:rsidDel="00FC665E">
          <w:rPr>
            <w:rStyle w:val="normaltextrun"/>
            <w:rFonts w:eastAsiaTheme="majorEastAsia"/>
          </w:rPr>
          <w:delText xml:space="preserve"> kasutamist</w:delText>
        </w:r>
      </w:del>
      <w:r w:rsidRPr="00AA3CA2">
        <w:rPr>
          <w:rStyle w:val="normaltextrun"/>
          <w:rFonts w:eastAsiaTheme="majorEastAsia"/>
        </w:rPr>
        <w:t xml:space="preserve"> muul otstarbel kui metsa majandamiseks.</w:t>
      </w:r>
      <w:r w:rsidRPr="00AA3CA2" w:rsidR="00307867">
        <w:rPr>
          <w:rStyle w:val="normaltextrun"/>
          <w:rFonts w:eastAsiaTheme="majorEastAsia"/>
        </w:rPr>
        <w:t>“</w:t>
      </w:r>
      <w:r w:rsidRPr="00AA3CA2">
        <w:rPr>
          <w:rStyle w:val="normaltextrun"/>
          <w:rFonts w:eastAsiaTheme="majorEastAsia"/>
        </w:rPr>
        <w:t>;</w:t>
      </w:r>
    </w:p>
    <w:p w:rsidRPr="00AA3CA2" w:rsidR="005C7136" w:rsidP="0058723E" w:rsidRDefault="005C7136" w14:paraId="7D930F0C" w14:textId="77777777">
      <w:pPr>
        <w:pStyle w:val="paragraph"/>
        <w:spacing w:before="0" w:beforeAutospacing="0" w:after="0" w:afterAutospacing="0"/>
        <w:jc w:val="both"/>
        <w:textAlignment w:val="baseline"/>
        <w:rPr>
          <w:rStyle w:val="normaltextrun"/>
          <w:rFonts w:eastAsiaTheme="majorEastAsia"/>
        </w:rPr>
      </w:pPr>
    </w:p>
    <w:p w:rsidR="005C7136" w:rsidP="622932D2" w:rsidRDefault="008E72B3" w14:paraId="0DB52A23" w14:textId="1066E72E">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b/>
          <w:bCs/>
        </w:rPr>
        <w:t>4</w:t>
      </w:r>
      <w:r w:rsidR="004715D9">
        <w:rPr>
          <w:rStyle w:val="normaltextrun"/>
          <w:rFonts w:eastAsiaTheme="majorEastAsia"/>
          <w:b/>
          <w:bCs/>
        </w:rPr>
        <w:t>1</w:t>
      </w:r>
      <w:r w:rsidRPr="00AA3CA2" w:rsidR="005C7136">
        <w:rPr>
          <w:rStyle w:val="normaltextrun"/>
          <w:rFonts w:eastAsiaTheme="majorEastAsia"/>
          <w:b/>
          <w:bCs/>
        </w:rPr>
        <w:t>)</w:t>
      </w:r>
      <w:r w:rsidRPr="00AA3CA2" w:rsidR="005C7136">
        <w:rPr>
          <w:rStyle w:val="normaltextrun"/>
          <w:rFonts w:eastAsiaTheme="majorEastAsia"/>
        </w:rPr>
        <w:t xml:space="preserve"> paragrahvi 41 lõikest 4 jäetakse välja tekstiosa „</w:t>
      </w:r>
      <w:r w:rsidRPr="00AA3CA2" w:rsidR="5716B90B">
        <w:rPr>
          <w:rStyle w:val="normaltextrun"/>
          <w:rFonts w:eastAsiaTheme="majorEastAsia"/>
        </w:rPr>
        <w:t xml:space="preserve">, </w:t>
      </w:r>
      <w:r w:rsidRPr="00AA3CA2" w:rsidR="005C7136">
        <w:rPr>
          <w:rStyle w:val="normaltextrun"/>
          <w:rFonts w:eastAsiaTheme="majorEastAsia"/>
        </w:rPr>
        <w:t>digitaalselt allkirjastatuna e-kirjaga“;</w:t>
      </w:r>
    </w:p>
    <w:p w:rsidR="003618D8" w:rsidP="622932D2" w:rsidRDefault="003618D8" w14:paraId="6065E71F" w14:textId="77777777">
      <w:pPr>
        <w:pStyle w:val="paragraph"/>
        <w:spacing w:before="0" w:beforeAutospacing="0" w:after="0" w:afterAutospacing="0"/>
        <w:jc w:val="both"/>
        <w:textAlignment w:val="baseline"/>
        <w:rPr>
          <w:rStyle w:val="normaltextrun"/>
          <w:rFonts w:eastAsiaTheme="majorEastAsia"/>
        </w:rPr>
      </w:pPr>
    </w:p>
    <w:p w:rsidR="003618D8" w:rsidP="622932D2" w:rsidRDefault="008E72B3" w14:paraId="0BA675D3" w14:textId="0D1E2E58">
      <w:pPr>
        <w:pStyle w:val="paragraph"/>
        <w:spacing w:before="0" w:beforeAutospacing="0" w:after="0" w:afterAutospacing="0"/>
        <w:jc w:val="both"/>
        <w:textAlignment w:val="baseline"/>
        <w:rPr>
          <w:rStyle w:val="normaltextrun"/>
          <w:rFonts w:eastAsiaTheme="majorEastAsia"/>
        </w:rPr>
      </w:pPr>
      <w:r w:rsidRPr="008E72B3">
        <w:rPr>
          <w:rStyle w:val="normaltextrun"/>
          <w:rFonts w:eastAsiaTheme="majorEastAsia"/>
          <w:b/>
          <w:bCs/>
        </w:rPr>
        <w:t>4</w:t>
      </w:r>
      <w:r w:rsidR="004715D9">
        <w:rPr>
          <w:rStyle w:val="normaltextrun"/>
          <w:rFonts w:eastAsiaTheme="majorEastAsia"/>
          <w:b/>
          <w:bCs/>
        </w:rPr>
        <w:t>2</w:t>
      </w:r>
      <w:r w:rsidRPr="008E72B3" w:rsidR="003618D8">
        <w:rPr>
          <w:rStyle w:val="normaltextrun"/>
          <w:rFonts w:eastAsiaTheme="majorEastAsia"/>
          <w:b/>
          <w:bCs/>
        </w:rPr>
        <w:t>)</w:t>
      </w:r>
      <w:r w:rsidR="003618D8">
        <w:rPr>
          <w:rStyle w:val="normaltextrun"/>
          <w:rFonts w:eastAsiaTheme="majorEastAsia"/>
        </w:rPr>
        <w:t xml:space="preserve"> </w:t>
      </w:r>
      <w:r w:rsidRPr="00AA3CA2" w:rsidR="003618D8">
        <w:rPr>
          <w:rStyle w:val="normaltextrun"/>
          <w:rFonts w:eastAsiaTheme="majorEastAsia"/>
        </w:rPr>
        <w:t xml:space="preserve">paragrahvi 41 lõiget </w:t>
      </w:r>
      <w:r w:rsidR="003618D8">
        <w:rPr>
          <w:rStyle w:val="normaltextrun"/>
          <w:rFonts w:eastAsiaTheme="majorEastAsia"/>
        </w:rPr>
        <w:t>5</w:t>
      </w:r>
      <w:r w:rsidR="00F73B48">
        <w:rPr>
          <w:rStyle w:val="normaltextrun"/>
          <w:rFonts w:eastAsiaTheme="majorEastAsia"/>
        </w:rPr>
        <w:t>¹</w:t>
      </w:r>
      <w:r w:rsidR="003618D8">
        <w:rPr>
          <w:rStyle w:val="normaltextrun"/>
          <w:rFonts w:eastAsiaTheme="majorEastAsia"/>
        </w:rPr>
        <w:t xml:space="preserve"> täiendatakse teise lausega j</w:t>
      </w:r>
      <w:r w:rsidR="00F73B48">
        <w:rPr>
          <w:rStyle w:val="normaltextrun"/>
          <w:rFonts w:eastAsiaTheme="majorEastAsia"/>
        </w:rPr>
        <w:t>ärgmises sõnastuses:</w:t>
      </w:r>
    </w:p>
    <w:p w:rsidRPr="00AA3CA2" w:rsidR="00F73B48" w:rsidP="622932D2" w:rsidRDefault="00B12E4E" w14:paraId="2D2A0C00" w14:textId="5DA300FD">
      <w:pPr>
        <w:pStyle w:val="paragraph"/>
        <w:spacing w:before="0" w:beforeAutospacing="0" w:after="0" w:afterAutospacing="0"/>
        <w:jc w:val="both"/>
        <w:textAlignment w:val="baseline"/>
      </w:pPr>
      <w:r>
        <w:t>„</w:t>
      </w:r>
      <w:r w:rsidRPr="00B12E4E">
        <w:t xml:space="preserve">Riigilõiv kuulub tagastamisele, kui raadamise või uuendusraie metsateatis tunnistatakse kehtetuks Keskkonnaameti algatusel kogu kavandatud raie ulatuses enne raietööde </w:t>
      </w:r>
      <w:commentRangeStart w:id="68"/>
      <w:r w:rsidRPr="00B12E4E">
        <w:t>te</w:t>
      </w:r>
      <w:ins w:author="Aili Sandre - JUSTDIGI" w:date="2026-01-26T16:08:00Z" w16du:dateUtc="2026-01-26T14:08:00Z" w:id="69">
        <w:r w:rsidR="006B5C34">
          <w:t>gemist</w:t>
        </w:r>
      </w:ins>
      <w:del w:author="Aili Sandre - JUSTDIGI" w:date="2026-01-26T16:08:00Z" w16du:dateUtc="2026-01-26T14:08:00Z" w:id="70">
        <w:r w:rsidRPr="00B12E4E" w:rsidDel="006B5C34">
          <w:delText>ostamist</w:delText>
        </w:r>
      </w:del>
      <w:commentRangeEnd w:id="68"/>
      <w:r w:rsidR="00480381">
        <w:rPr>
          <w:rStyle w:val="Kommentaariviide"/>
          <w:rFonts w:asciiTheme="minorHAnsi" w:hAnsiTheme="minorHAnsi" w:eastAsiaTheme="minorHAnsi" w:cstheme="minorBidi"/>
          <w:kern w:val="2"/>
          <w:lang w:eastAsia="en-US"/>
          <w14:ligatures w14:val="standardContextual"/>
        </w:rPr>
        <w:commentReference w:id="68"/>
      </w:r>
      <w:r>
        <w:t>.“</w:t>
      </w:r>
      <w:r w:rsidR="00C74A64">
        <w:t>;</w:t>
      </w:r>
    </w:p>
    <w:p w:rsidRPr="00AA3CA2" w:rsidR="005C7136" w:rsidP="0058723E" w:rsidRDefault="005C7136" w14:paraId="7A1E2E0B" w14:textId="77777777">
      <w:pPr>
        <w:pStyle w:val="paragraph"/>
        <w:spacing w:before="0" w:beforeAutospacing="0" w:after="0" w:afterAutospacing="0"/>
        <w:jc w:val="both"/>
        <w:textAlignment w:val="baseline"/>
        <w:rPr>
          <w:rStyle w:val="normaltextrun"/>
          <w:rFonts w:eastAsiaTheme="majorEastAsia"/>
        </w:rPr>
      </w:pPr>
    </w:p>
    <w:p w:rsidRPr="00AA3CA2" w:rsidR="005C7136" w:rsidP="622932D2" w:rsidRDefault="00001644" w14:paraId="72D95813" w14:textId="3318CDFE">
      <w:pPr>
        <w:pStyle w:val="paragraph"/>
        <w:spacing w:before="0" w:beforeAutospacing="0" w:after="0" w:afterAutospacing="0"/>
        <w:jc w:val="both"/>
        <w:textAlignment w:val="baseline"/>
      </w:pPr>
      <w:r w:rsidRPr="00AA3CA2">
        <w:rPr>
          <w:rStyle w:val="normaltextrun"/>
          <w:rFonts w:eastAsiaTheme="majorEastAsia"/>
          <w:b/>
          <w:bCs/>
        </w:rPr>
        <w:t>4</w:t>
      </w:r>
      <w:r w:rsidR="004715D9">
        <w:rPr>
          <w:rStyle w:val="normaltextrun"/>
          <w:rFonts w:eastAsiaTheme="majorEastAsia"/>
          <w:b/>
          <w:bCs/>
        </w:rPr>
        <w:t>3</w:t>
      </w:r>
      <w:r w:rsidRPr="00AA3CA2" w:rsidR="005C7136">
        <w:rPr>
          <w:rStyle w:val="normaltextrun"/>
          <w:rFonts w:eastAsiaTheme="majorEastAsia"/>
          <w:b/>
          <w:bCs/>
        </w:rPr>
        <w:t>)</w:t>
      </w:r>
      <w:r w:rsidRPr="00AA3CA2" w:rsidR="005C7136">
        <w:rPr>
          <w:rStyle w:val="normaltextrun"/>
          <w:rFonts w:eastAsiaTheme="majorEastAsia"/>
        </w:rPr>
        <w:t xml:space="preserve"> paragrahvi 41 lõike 8¹ teisest lausest </w:t>
      </w:r>
      <w:r w:rsidRPr="00AA3CA2" w:rsidR="00307867">
        <w:rPr>
          <w:rStyle w:val="normaltextrun"/>
          <w:rFonts w:eastAsiaTheme="majorEastAsia"/>
        </w:rPr>
        <w:t xml:space="preserve">jäetakse </w:t>
      </w:r>
      <w:r w:rsidRPr="00AA3CA2" w:rsidR="005C7136">
        <w:rPr>
          <w:rStyle w:val="normaltextrun"/>
          <w:rFonts w:eastAsiaTheme="majorEastAsia"/>
        </w:rPr>
        <w:t xml:space="preserve">välja </w:t>
      </w:r>
      <w:r w:rsidRPr="00AA3CA2" w:rsidR="00EA3158">
        <w:rPr>
          <w:rStyle w:val="normaltextrun"/>
          <w:rFonts w:eastAsiaTheme="majorEastAsia"/>
        </w:rPr>
        <w:t>teksti</w:t>
      </w:r>
      <w:r w:rsidRPr="00AA3CA2" w:rsidR="005C7136">
        <w:rPr>
          <w:rStyle w:val="normaltextrun"/>
          <w:rFonts w:eastAsiaTheme="majorEastAsia"/>
        </w:rPr>
        <w:t>osa „või e-kirjaga“;</w:t>
      </w:r>
    </w:p>
    <w:p w:rsidRPr="00AA3CA2" w:rsidR="005C7136" w:rsidP="0058723E" w:rsidRDefault="005C7136" w14:paraId="1714C951" w14:textId="77777777">
      <w:pPr>
        <w:pStyle w:val="paragraph"/>
        <w:spacing w:before="0" w:beforeAutospacing="0" w:after="0" w:afterAutospacing="0"/>
        <w:jc w:val="both"/>
        <w:textAlignment w:val="baseline"/>
        <w:rPr>
          <w:rStyle w:val="normaltextrun"/>
          <w:rFonts w:eastAsiaTheme="majorEastAsia"/>
        </w:rPr>
      </w:pPr>
    </w:p>
    <w:p w:rsidRPr="00AA3CA2" w:rsidR="005C7136" w:rsidP="0058723E" w:rsidRDefault="00256F6A" w14:paraId="137BD802" w14:textId="67F970ED">
      <w:pPr>
        <w:pStyle w:val="paragraph"/>
        <w:spacing w:before="0" w:beforeAutospacing="0" w:after="0" w:afterAutospacing="0"/>
        <w:jc w:val="both"/>
        <w:textAlignment w:val="baseline"/>
      </w:pPr>
      <w:r w:rsidRPr="00AA3CA2">
        <w:rPr>
          <w:rStyle w:val="normaltextrun"/>
          <w:rFonts w:eastAsiaTheme="majorEastAsia"/>
          <w:b/>
          <w:bCs/>
        </w:rPr>
        <w:t>4</w:t>
      </w:r>
      <w:r w:rsidR="004715D9">
        <w:rPr>
          <w:rStyle w:val="normaltextrun"/>
          <w:rFonts w:eastAsiaTheme="majorEastAsia"/>
          <w:b/>
          <w:bCs/>
        </w:rPr>
        <w:t>4</w:t>
      </w:r>
      <w:r w:rsidRPr="00AA3CA2" w:rsidR="005C7136">
        <w:rPr>
          <w:rStyle w:val="normaltextrun"/>
          <w:rFonts w:eastAsiaTheme="majorEastAsia"/>
          <w:b/>
          <w:bCs/>
        </w:rPr>
        <w:t>)</w:t>
      </w:r>
      <w:r w:rsidRPr="00AA3CA2" w:rsidR="005C7136">
        <w:rPr>
          <w:rStyle w:val="normaltextrun"/>
          <w:rFonts w:eastAsiaTheme="majorEastAsia"/>
        </w:rPr>
        <w:t xml:space="preserve"> paragrahvi 41 lõige 13 muudetakse ja sõnastatakse järgmiselt:</w:t>
      </w:r>
    </w:p>
    <w:p w:rsidRPr="00AA3CA2" w:rsidR="005C7136" w:rsidP="00AD4CC3" w:rsidRDefault="005C7136" w14:paraId="111A8551" w14:textId="5EF4E79F">
      <w:pPr>
        <w:spacing w:after="0" w:line="240" w:lineRule="auto"/>
        <w:jc w:val="both"/>
        <w:rPr>
          <w:rStyle w:val="normaltextrun"/>
          <w:rFonts w:ascii="Times New Roman" w:hAnsi="Times New Roman" w:cs="Times New Roman"/>
          <w:kern w:val="0"/>
          <w:sz w:val="24"/>
          <w:szCs w:val="24"/>
          <w:lang w:eastAsia="et-EE"/>
          <w14:ligatures w14:val="none"/>
        </w:rPr>
      </w:pPr>
      <w:r w:rsidRPr="00AA3CA2">
        <w:rPr>
          <w:rStyle w:val="normaltextrun"/>
          <w:rFonts w:ascii="Times New Roman" w:hAnsi="Times New Roman" w:cs="Times New Roman"/>
          <w:sz w:val="24"/>
          <w:szCs w:val="24"/>
        </w:rPr>
        <w:t>„(13)</w:t>
      </w:r>
      <w:r w:rsidRPr="00AA3CA2" w:rsidR="007B0BA1">
        <w:rPr>
          <w:rStyle w:val="normaltextrun"/>
          <w:rFonts w:ascii="Times New Roman" w:hAnsi="Times New Roman" w:cs="Times New Roman"/>
          <w:sz w:val="24"/>
          <w:szCs w:val="24"/>
        </w:rPr>
        <w:t xml:space="preserve"> </w:t>
      </w:r>
      <w:r w:rsidRPr="00AA3CA2">
        <w:rPr>
          <w:rStyle w:val="normaltextrun"/>
          <w:rFonts w:ascii="Times New Roman" w:hAnsi="Times New Roman" w:cs="Times New Roman"/>
          <w:sz w:val="24"/>
          <w:szCs w:val="24"/>
        </w:rPr>
        <w:t xml:space="preserve">Metsaomanik võib teha raiet 24 kuu jooksul pärast metsateatise või metsakaitseekspertiisi akti registreerimist metsaregistris. Uuendusraie või raadamise korral võib raiet või käesoleva </w:t>
      </w:r>
      <w:r w:rsidRPr="00AA3CA2">
        <w:rPr>
          <w:rStyle w:val="normaltextrun"/>
          <w:rFonts w:ascii="Times New Roman" w:hAnsi="Times New Roman" w:cs="Times New Roman"/>
          <w:sz w:val="24"/>
          <w:szCs w:val="24"/>
        </w:rPr>
        <w:lastRenderedPageBreak/>
        <w:t xml:space="preserve">seaduse § 32 lõikes 1 nimetatud muud tegevust alustada, kui metsateatise registreerimisest metsaregistris on möödunud kümme päeva. </w:t>
      </w:r>
      <w:r w:rsidRPr="00AA3CA2">
        <w:rPr>
          <w:rFonts w:ascii="Times New Roman" w:hAnsi="Times New Roman" w:cs="Times New Roman"/>
          <w:sz w:val="24"/>
          <w:szCs w:val="24"/>
        </w:rPr>
        <w:t xml:space="preserve">Kümne päeva möödumist ei pea ootama elutähtsa teenuse tagamise, inimese tervisele ja varale ohtlike puude eemaldamise eesmärgil ning </w:t>
      </w:r>
      <w:r w:rsidRPr="00AA3CA2" w:rsidR="00307867">
        <w:rPr>
          <w:rFonts w:ascii="Times New Roman" w:hAnsi="Times New Roman" w:cs="Times New Roman"/>
          <w:sz w:val="24"/>
          <w:szCs w:val="24"/>
        </w:rPr>
        <w:t>r</w:t>
      </w:r>
      <w:r w:rsidRPr="00AA3CA2">
        <w:rPr>
          <w:rFonts w:ascii="Times New Roman" w:hAnsi="Times New Roman" w:cs="Times New Roman"/>
          <w:sz w:val="24"/>
          <w:szCs w:val="24"/>
        </w:rPr>
        <w:t>iigikaitseseaduses sätestatud kõrgendatud kaitsevalmiduse, mobilisatsiooni, demobilisatsiooni või sõjaseisukorra väljakuulutamisel.</w:t>
      </w:r>
      <w:r w:rsidRPr="00AA3CA2">
        <w:rPr>
          <w:rStyle w:val="normaltextrun"/>
          <w:rFonts w:ascii="Times New Roman" w:hAnsi="Times New Roman" w:cs="Times New Roman"/>
          <w:sz w:val="24"/>
          <w:szCs w:val="24"/>
        </w:rPr>
        <w:t>“;</w:t>
      </w:r>
    </w:p>
    <w:p w:rsidRPr="00AA3CA2" w:rsidR="00307867" w:rsidP="00AD4CC3" w:rsidRDefault="00307867" w14:paraId="15A15F8D" w14:textId="77777777">
      <w:pPr>
        <w:spacing w:after="0" w:line="240" w:lineRule="auto"/>
        <w:jc w:val="both"/>
        <w:rPr>
          <w:rFonts w:ascii="Times New Roman" w:hAnsi="Times New Roman" w:cs="Times New Roman"/>
          <w:sz w:val="24"/>
          <w:szCs w:val="24"/>
        </w:rPr>
      </w:pPr>
    </w:p>
    <w:p w:rsidRPr="00AA3CA2" w:rsidR="005C7136" w:rsidP="622932D2" w:rsidRDefault="005C7136" w14:paraId="6349B491" w14:textId="52EC3669">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b/>
          <w:bCs/>
        </w:rPr>
        <w:t>4</w:t>
      </w:r>
      <w:r w:rsidR="004715D9">
        <w:rPr>
          <w:rStyle w:val="normaltextrun"/>
          <w:rFonts w:eastAsiaTheme="majorEastAsia"/>
          <w:b/>
          <w:bCs/>
        </w:rPr>
        <w:t>5</w:t>
      </w:r>
      <w:r w:rsidRPr="00AA3CA2">
        <w:rPr>
          <w:rStyle w:val="normaltextrun"/>
          <w:rFonts w:eastAsiaTheme="majorEastAsia"/>
          <w:b/>
          <w:bCs/>
        </w:rPr>
        <w:t>)</w:t>
      </w:r>
      <w:r w:rsidRPr="00AA3CA2">
        <w:rPr>
          <w:rStyle w:val="normaltextrun"/>
          <w:rFonts w:eastAsiaTheme="majorEastAsia"/>
        </w:rPr>
        <w:t xml:space="preserve"> paragrahvi 41 lõikes 13² asendatakse arv </w:t>
      </w:r>
      <w:r w:rsidRPr="00AA3CA2" w:rsidR="00C35E4B">
        <w:rPr>
          <w:rStyle w:val="normaltextrun"/>
          <w:rFonts w:eastAsiaTheme="majorEastAsia"/>
        </w:rPr>
        <w:t>„</w:t>
      </w:r>
      <w:r w:rsidRPr="00AA3CA2">
        <w:rPr>
          <w:rStyle w:val="normaltextrun"/>
          <w:rFonts w:eastAsiaTheme="majorEastAsia"/>
        </w:rPr>
        <w:t>12</w:t>
      </w:r>
      <w:r w:rsidRPr="00AA3CA2" w:rsidR="00C35E4B">
        <w:rPr>
          <w:rStyle w:val="normaltextrun"/>
          <w:rFonts w:eastAsiaTheme="majorEastAsia"/>
        </w:rPr>
        <w:t>“</w:t>
      </w:r>
      <w:r w:rsidRPr="00AA3CA2">
        <w:rPr>
          <w:rStyle w:val="normaltextrun"/>
          <w:rFonts w:eastAsiaTheme="majorEastAsia"/>
        </w:rPr>
        <w:t xml:space="preserve"> arvuga </w:t>
      </w:r>
      <w:r w:rsidRPr="00AA3CA2" w:rsidR="00C35E4B">
        <w:rPr>
          <w:rStyle w:val="normaltextrun"/>
          <w:rFonts w:eastAsiaTheme="majorEastAsia"/>
        </w:rPr>
        <w:t>„</w:t>
      </w:r>
      <w:r w:rsidRPr="00AA3CA2">
        <w:rPr>
          <w:rStyle w:val="normaltextrun"/>
          <w:rFonts w:eastAsiaTheme="majorEastAsia"/>
        </w:rPr>
        <w:t>24</w:t>
      </w:r>
      <w:r w:rsidRPr="00AA3CA2" w:rsidR="00C35E4B">
        <w:rPr>
          <w:rStyle w:val="normaltextrun"/>
          <w:rFonts w:eastAsiaTheme="majorEastAsia"/>
        </w:rPr>
        <w:t>“</w:t>
      </w:r>
      <w:r w:rsidRPr="00AA3CA2">
        <w:rPr>
          <w:rStyle w:val="normaltextrun"/>
          <w:rFonts w:eastAsiaTheme="majorEastAsia"/>
        </w:rPr>
        <w:t>;</w:t>
      </w:r>
    </w:p>
    <w:p w:rsidRPr="00AA3CA2" w:rsidR="1A54CCB8" w:rsidP="00AD4CC3" w:rsidRDefault="1A54CCB8" w14:paraId="770E72AD" w14:textId="06FB4586">
      <w:pPr>
        <w:spacing w:after="0" w:line="240" w:lineRule="auto"/>
        <w:jc w:val="both"/>
        <w:rPr>
          <w:rFonts w:ascii="Times New Roman" w:hAnsi="Times New Roman" w:cs="Times New Roman"/>
          <w:b/>
          <w:bCs/>
          <w:sz w:val="24"/>
          <w:szCs w:val="24"/>
        </w:rPr>
      </w:pPr>
    </w:p>
    <w:p w:rsidRPr="002364F0" w:rsidR="005C7136" w:rsidP="00AD4CC3" w:rsidRDefault="005C7136" w14:paraId="45C096BA" w14:textId="7B0D0777">
      <w:pPr>
        <w:spacing w:after="0" w:line="240" w:lineRule="auto"/>
        <w:jc w:val="both"/>
        <w:rPr>
          <w:rFonts w:ascii="Times New Roman" w:hAnsi="Times New Roman" w:cs="Times New Roman"/>
          <w:sz w:val="24"/>
          <w:szCs w:val="24"/>
        </w:rPr>
      </w:pPr>
      <w:r w:rsidRPr="002364F0">
        <w:rPr>
          <w:rFonts w:ascii="Times New Roman" w:hAnsi="Times New Roman" w:cs="Times New Roman"/>
          <w:b/>
          <w:bCs/>
          <w:sz w:val="24"/>
          <w:szCs w:val="24"/>
        </w:rPr>
        <w:t>4</w:t>
      </w:r>
      <w:r w:rsidRPr="002364F0" w:rsidR="004715D9">
        <w:rPr>
          <w:rFonts w:ascii="Times New Roman" w:hAnsi="Times New Roman" w:cs="Times New Roman"/>
          <w:b/>
          <w:bCs/>
          <w:sz w:val="24"/>
          <w:szCs w:val="24"/>
        </w:rPr>
        <w:t>6</w:t>
      </w:r>
      <w:r w:rsidRPr="002364F0">
        <w:rPr>
          <w:rFonts w:ascii="Times New Roman" w:hAnsi="Times New Roman" w:cs="Times New Roman"/>
          <w:b/>
          <w:bCs/>
          <w:sz w:val="24"/>
          <w:szCs w:val="24"/>
        </w:rPr>
        <w:t>)</w:t>
      </w:r>
      <w:r w:rsidRPr="002364F0">
        <w:rPr>
          <w:rFonts w:ascii="Times New Roman" w:hAnsi="Times New Roman" w:cs="Times New Roman"/>
          <w:sz w:val="24"/>
          <w:szCs w:val="24"/>
        </w:rPr>
        <w:t xml:space="preserve"> </w:t>
      </w:r>
      <w:bookmarkStart w:name="_Hlk218686168" w:id="71"/>
      <w:r w:rsidRPr="002364F0">
        <w:rPr>
          <w:rFonts w:ascii="Times New Roman" w:hAnsi="Times New Roman" w:cs="Times New Roman"/>
          <w:sz w:val="24"/>
          <w:szCs w:val="24"/>
        </w:rPr>
        <w:t>paragrahvi 41 täiendatakse lõikega 13</w:t>
      </w:r>
      <w:r w:rsidRPr="002364F0">
        <w:rPr>
          <w:rFonts w:ascii="Times New Roman" w:hAnsi="Times New Roman" w:cs="Times New Roman"/>
          <w:sz w:val="24"/>
          <w:szCs w:val="24"/>
          <w:vertAlign w:val="superscript"/>
        </w:rPr>
        <w:t>4</w:t>
      </w:r>
      <w:r w:rsidRPr="002364F0">
        <w:rPr>
          <w:rFonts w:ascii="Times New Roman" w:hAnsi="Times New Roman" w:cs="Times New Roman"/>
          <w:sz w:val="24"/>
          <w:szCs w:val="24"/>
        </w:rPr>
        <w:t xml:space="preserve"> järgmises sõnastuses:</w:t>
      </w:r>
    </w:p>
    <w:p w:rsidRPr="00AA3CA2" w:rsidR="005C7136" w:rsidP="00AD4CC3" w:rsidRDefault="005C7136" w14:paraId="086329C7" w14:textId="5989D059">
      <w:pPr>
        <w:spacing w:after="0" w:line="240" w:lineRule="auto"/>
        <w:jc w:val="both"/>
        <w:rPr>
          <w:rFonts w:ascii="Times New Roman" w:hAnsi="Times New Roman" w:cs="Times New Roman"/>
          <w:sz w:val="24"/>
          <w:szCs w:val="24"/>
        </w:rPr>
      </w:pPr>
      <w:commentRangeStart w:id="72"/>
      <w:r w:rsidRPr="002364F0">
        <w:rPr>
          <w:rFonts w:ascii="Times New Roman" w:hAnsi="Times New Roman" w:cs="Times New Roman"/>
          <w:sz w:val="24"/>
          <w:szCs w:val="24"/>
        </w:rPr>
        <w:t>„(13</w:t>
      </w:r>
      <w:r w:rsidRPr="002364F0">
        <w:rPr>
          <w:rFonts w:ascii="Times New Roman" w:hAnsi="Times New Roman" w:cs="Times New Roman"/>
          <w:sz w:val="24"/>
          <w:szCs w:val="24"/>
          <w:vertAlign w:val="superscript"/>
        </w:rPr>
        <w:t>4</w:t>
      </w:r>
      <w:r w:rsidRPr="002364F0">
        <w:rPr>
          <w:rFonts w:ascii="Times New Roman" w:hAnsi="Times New Roman" w:cs="Times New Roman"/>
          <w:sz w:val="24"/>
          <w:szCs w:val="24"/>
        </w:rPr>
        <w:t>)</w:t>
      </w:r>
      <w:r w:rsidRPr="002364F0" w:rsidR="00037FB0">
        <w:rPr>
          <w:rFonts w:ascii="Times New Roman" w:hAnsi="Times New Roman" w:cs="Times New Roman"/>
          <w:sz w:val="24"/>
          <w:szCs w:val="24"/>
        </w:rPr>
        <w:t> </w:t>
      </w:r>
      <w:r w:rsidRPr="002364F0">
        <w:rPr>
          <w:rFonts w:ascii="Times New Roman" w:hAnsi="Times New Roman" w:cs="Times New Roman"/>
          <w:sz w:val="24"/>
          <w:szCs w:val="24"/>
        </w:rPr>
        <w:t>Metsaomanik või tema esindaja on kohustatud kahe kuu jooksul teavitama Keskkonnaametit</w:t>
      </w:r>
      <w:r w:rsidRPr="002364F0" w:rsidR="00035192">
        <w:rPr>
          <w:rFonts w:ascii="Times New Roman" w:hAnsi="Times New Roman" w:cs="Times New Roman"/>
          <w:sz w:val="24"/>
          <w:szCs w:val="24"/>
        </w:rPr>
        <w:t xml:space="preserve"> </w:t>
      </w:r>
      <w:r w:rsidRPr="002364F0">
        <w:rPr>
          <w:rFonts w:ascii="Times New Roman" w:hAnsi="Times New Roman" w:cs="Times New Roman"/>
          <w:sz w:val="24"/>
          <w:szCs w:val="24"/>
        </w:rPr>
        <w:t>kavandatud raie</w:t>
      </w:r>
      <w:r w:rsidRPr="002364F0" w:rsidR="009C5DF0">
        <w:rPr>
          <w:rFonts w:ascii="Times New Roman" w:hAnsi="Times New Roman" w:cs="Times New Roman"/>
          <w:sz w:val="24"/>
          <w:szCs w:val="24"/>
        </w:rPr>
        <w:t>,</w:t>
      </w:r>
      <w:r w:rsidRPr="002364F0">
        <w:rPr>
          <w:rFonts w:ascii="Times New Roman" w:hAnsi="Times New Roman" w:cs="Times New Roman"/>
          <w:sz w:val="24"/>
          <w:szCs w:val="24"/>
        </w:rPr>
        <w:t xml:space="preserve"> </w:t>
      </w:r>
      <w:r w:rsidRPr="002364F0" w:rsidR="00F85928">
        <w:rPr>
          <w:rFonts w:ascii="Times New Roman" w:hAnsi="Times New Roman" w:cs="Times New Roman"/>
          <w:sz w:val="24"/>
          <w:szCs w:val="24"/>
        </w:rPr>
        <w:t xml:space="preserve">välja arvatud </w:t>
      </w:r>
      <w:r w:rsidRPr="002364F0" w:rsidR="00E76A4C">
        <w:rPr>
          <w:rFonts w:ascii="Times New Roman" w:hAnsi="Times New Roman" w:cs="Times New Roman"/>
          <w:sz w:val="24"/>
          <w:szCs w:val="24"/>
        </w:rPr>
        <w:t xml:space="preserve">trassiraie, </w:t>
      </w:r>
      <w:r w:rsidRPr="002364F0" w:rsidR="00F85928">
        <w:rPr>
          <w:rFonts w:ascii="Times New Roman" w:hAnsi="Times New Roman" w:cs="Times New Roman"/>
          <w:sz w:val="24"/>
          <w:szCs w:val="24"/>
        </w:rPr>
        <w:t xml:space="preserve">valgustusraie </w:t>
      </w:r>
      <w:r w:rsidRPr="002364F0" w:rsidR="007C2666">
        <w:rPr>
          <w:rFonts w:ascii="Times New Roman" w:hAnsi="Times New Roman" w:cs="Times New Roman"/>
          <w:sz w:val="24"/>
          <w:szCs w:val="24"/>
        </w:rPr>
        <w:t>ja raadami</w:t>
      </w:r>
      <w:r w:rsidRPr="002364F0" w:rsidR="00CE1751">
        <w:rPr>
          <w:rFonts w:ascii="Times New Roman" w:hAnsi="Times New Roman" w:cs="Times New Roman"/>
          <w:sz w:val="24"/>
          <w:szCs w:val="24"/>
        </w:rPr>
        <w:t>s</w:t>
      </w:r>
      <w:r w:rsidRPr="002364F0" w:rsidR="007C2666">
        <w:rPr>
          <w:rFonts w:ascii="Times New Roman" w:hAnsi="Times New Roman" w:cs="Times New Roman"/>
          <w:sz w:val="24"/>
          <w:szCs w:val="24"/>
        </w:rPr>
        <w:t xml:space="preserve">e </w:t>
      </w:r>
      <w:r w:rsidRPr="002364F0">
        <w:rPr>
          <w:rFonts w:ascii="Times New Roman" w:hAnsi="Times New Roman" w:cs="Times New Roman"/>
          <w:sz w:val="24"/>
          <w:szCs w:val="24"/>
        </w:rPr>
        <w:t xml:space="preserve">lõpetamisest või </w:t>
      </w:r>
      <w:r w:rsidRPr="002364F0" w:rsidR="00103490">
        <w:rPr>
          <w:rFonts w:ascii="Times New Roman" w:hAnsi="Times New Roman" w:cs="Times New Roman"/>
          <w:sz w:val="24"/>
          <w:szCs w:val="24"/>
        </w:rPr>
        <w:t xml:space="preserve">tagama </w:t>
      </w:r>
      <w:del w:author="Aili Sandre - JUSTDIGI" w:date="2026-01-27T10:45:00Z" w16du:dateUtc="2026-01-27T08:45:00Z" w:id="73">
        <w:r w:rsidRPr="002364F0" w:rsidDel="00351752" w:rsidR="00CE1751">
          <w:rPr>
            <w:rFonts w:ascii="Times New Roman" w:hAnsi="Times New Roman" w:cs="Times New Roman"/>
            <w:sz w:val="24"/>
            <w:szCs w:val="24"/>
          </w:rPr>
          <w:delText xml:space="preserve">uute inventeerimisandmete esitamise </w:delText>
        </w:r>
      </w:del>
      <w:r w:rsidRPr="002364F0">
        <w:rPr>
          <w:rFonts w:ascii="Times New Roman" w:hAnsi="Times New Roman" w:cs="Times New Roman"/>
          <w:sz w:val="24"/>
          <w:szCs w:val="24"/>
        </w:rPr>
        <w:t xml:space="preserve">pärast raie lõpetamist kahe kuu jooksul </w:t>
      </w:r>
      <w:ins w:author="Aili Sandre - JUSTDIGI" w:date="2026-01-27T10:45:00Z" w16du:dateUtc="2026-01-27T08:45:00Z" w:id="74">
        <w:r w:rsidRPr="002364F0" w:rsidR="00351752">
          <w:rPr>
            <w:rFonts w:ascii="Times New Roman" w:hAnsi="Times New Roman" w:cs="Times New Roman"/>
            <w:sz w:val="24"/>
            <w:szCs w:val="24"/>
          </w:rPr>
          <w:t xml:space="preserve">uute inventeerimisandmete esitamise </w:t>
        </w:r>
      </w:ins>
      <w:r w:rsidRPr="002364F0">
        <w:rPr>
          <w:rFonts w:ascii="Times New Roman" w:hAnsi="Times New Roman" w:cs="Times New Roman"/>
          <w:sz w:val="24"/>
          <w:szCs w:val="24"/>
        </w:rPr>
        <w:t>raiutud metsaosa kohta</w:t>
      </w:r>
      <w:commentRangeEnd w:id="72"/>
      <w:r w:rsidR="0003283B">
        <w:rPr>
          <w:rStyle w:val="Kommentaariviide"/>
        </w:rPr>
        <w:commentReference w:id="72"/>
      </w:r>
      <w:r w:rsidRPr="002364F0">
        <w:rPr>
          <w:rFonts w:ascii="Times New Roman" w:hAnsi="Times New Roman" w:cs="Times New Roman"/>
          <w:sz w:val="24"/>
          <w:szCs w:val="24"/>
        </w:rPr>
        <w:t xml:space="preserve">. Käesoleva paragrahvi tähenduses loetakse raie lõppenuks, kui on lõpetatud tööd, mis on loetletud </w:t>
      </w:r>
      <w:r w:rsidRPr="002364F0" w:rsidR="00D8441A">
        <w:rPr>
          <w:rFonts w:ascii="Times New Roman" w:hAnsi="Times New Roman" w:cs="Times New Roman"/>
          <w:sz w:val="24"/>
          <w:szCs w:val="24"/>
        </w:rPr>
        <w:t xml:space="preserve">käesoleva seaduse </w:t>
      </w:r>
      <w:r w:rsidRPr="002364F0">
        <w:rPr>
          <w:rFonts w:ascii="Times New Roman" w:hAnsi="Times New Roman" w:cs="Times New Roman"/>
          <w:sz w:val="24"/>
          <w:szCs w:val="24"/>
        </w:rPr>
        <w:t>§ 28 lõike 1 punktides 1</w:t>
      </w:r>
      <w:r w:rsidRPr="002364F0" w:rsidR="00307867">
        <w:rPr>
          <w:rFonts w:ascii="Times New Roman" w:hAnsi="Times New Roman" w:cs="Times New Roman"/>
          <w:sz w:val="24"/>
          <w:szCs w:val="24"/>
        </w:rPr>
        <w:t>–</w:t>
      </w:r>
      <w:r w:rsidRPr="002364F0">
        <w:rPr>
          <w:rFonts w:ascii="Times New Roman" w:hAnsi="Times New Roman" w:cs="Times New Roman"/>
          <w:sz w:val="24"/>
          <w:szCs w:val="24"/>
        </w:rPr>
        <w:t>3.“;</w:t>
      </w:r>
    </w:p>
    <w:bookmarkEnd w:id="71"/>
    <w:p w:rsidRPr="00AA3CA2" w:rsidR="007A4C0E" w:rsidP="0058723E" w:rsidRDefault="007A4C0E" w14:paraId="66A15388" w14:textId="77777777">
      <w:pPr>
        <w:pStyle w:val="paragraph"/>
        <w:spacing w:before="0" w:beforeAutospacing="0" w:after="0" w:afterAutospacing="0"/>
        <w:jc w:val="both"/>
        <w:textAlignment w:val="baseline"/>
        <w:rPr>
          <w:rStyle w:val="normaltextrun"/>
          <w:rFonts w:eastAsiaTheme="majorEastAsia"/>
          <w:b/>
          <w:bCs/>
        </w:rPr>
      </w:pPr>
    </w:p>
    <w:p w:rsidRPr="00AA3CA2" w:rsidR="005C7136" w:rsidP="0058723E" w:rsidRDefault="00143649" w14:paraId="42B153BF" w14:textId="0CD2086A">
      <w:pPr>
        <w:pStyle w:val="paragraph"/>
        <w:spacing w:before="0" w:beforeAutospacing="0" w:after="0" w:afterAutospacing="0"/>
        <w:jc w:val="both"/>
        <w:textAlignment w:val="baseline"/>
      </w:pPr>
      <w:r w:rsidRPr="00AA3CA2">
        <w:rPr>
          <w:rStyle w:val="normaltextrun"/>
          <w:rFonts w:eastAsiaTheme="majorEastAsia"/>
          <w:b/>
          <w:bCs/>
        </w:rPr>
        <w:t>4</w:t>
      </w:r>
      <w:r w:rsidR="004715D9">
        <w:rPr>
          <w:rStyle w:val="normaltextrun"/>
          <w:rFonts w:eastAsiaTheme="majorEastAsia"/>
          <w:b/>
          <w:bCs/>
        </w:rPr>
        <w:t>7</w:t>
      </w:r>
      <w:r w:rsidRPr="00AA3CA2" w:rsidR="005C7136">
        <w:rPr>
          <w:rStyle w:val="normaltextrun"/>
          <w:rFonts w:eastAsiaTheme="majorEastAsia"/>
          <w:b/>
          <w:bCs/>
        </w:rPr>
        <w:t>)</w:t>
      </w:r>
      <w:r w:rsidRPr="00AA3CA2" w:rsidR="005C7136">
        <w:rPr>
          <w:rStyle w:val="normaltextrun"/>
          <w:rFonts w:eastAsiaTheme="majorEastAsia"/>
        </w:rPr>
        <w:t xml:space="preserve"> paragrahvi 43 lõige 1¹ tunnistatakse kehtetuks;</w:t>
      </w:r>
    </w:p>
    <w:p w:rsidRPr="00AA3CA2" w:rsidR="005C7136" w:rsidP="0058723E" w:rsidRDefault="005C7136" w14:paraId="27E6AD44" w14:textId="77777777">
      <w:pPr>
        <w:pStyle w:val="paragraph"/>
        <w:spacing w:before="0" w:beforeAutospacing="0" w:after="0" w:afterAutospacing="0"/>
        <w:jc w:val="both"/>
        <w:textAlignment w:val="baseline"/>
        <w:rPr>
          <w:rStyle w:val="normaltextrun"/>
          <w:rFonts w:eastAsiaTheme="majorEastAsia"/>
        </w:rPr>
      </w:pPr>
    </w:p>
    <w:p w:rsidRPr="00AA3CA2" w:rsidR="005C7136" w:rsidP="0058723E" w:rsidRDefault="008E72B3" w14:paraId="13A6D642" w14:textId="499D3413">
      <w:pPr>
        <w:pStyle w:val="paragraph"/>
        <w:spacing w:before="0" w:beforeAutospacing="0" w:after="0" w:afterAutospacing="0"/>
        <w:jc w:val="both"/>
        <w:textAlignment w:val="baseline"/>
      </w:pPr>
      <w:r>
        <w:rPr>
          <w:rStyle w:val="normaltextrun"/>
          <w:rFonts w:eastAsiaTheme="majorEastAsia"/>
          <w:b/>
          <w:bCs/>
        </w:rPr>
        <w:t>4</w:t>
      </w:r>
      <w:r w:rsidR="004715D9">
        <w:rPr>
          <w:rStyle w:val="normaltextrun"/>
          <w:rFonts w:eastAsiaTheme="majorEastAsia"/>
          <w:b/>
          <w:bCs/>
        </w:rPr>
        <w:t>8</w:t>
      </w:r>
      <w:r w:rsidRPr="00AA3CA2" w:rsidR="005C7136">
        <w:rPr>
          <w:rStyle w:val="normaltextrun"/>
          <w:rFonts w:eastAsiaTheme="majorEastAsia"/>
          <w:b/>
          <w:bCs/>
        </w:rPr>
        <w:t>)</w:t>
      </w:r>
      <w:r w:rsidRPr="00AA3CA2" w:rsidR="005C7136">
        <w:rPr>
          <w:rStyle w:val="normaltextrun"/>
          <w:rFonts w:eastAsiaTheme="majorEastAsia"/>
        </w:rPr>
        <w:t xml:space="preserve"> </w:t>
      </w:r>
      <w:r w:rsidRPr="00AA3CA2" w:rsidR="005C7136">
        <w:t>paragrahvi 43 lõige 3¹ tunnistatakse kehtetuks;</w:t>
      </w:r>
    </w:p>
    <w:p w:rsidRPr="00AA3CA2" w:rsidR="005C7136" w:rsidP="0058723E" w:rsidRDefault="005C7136" w14:paraId="02765C6D" w14:textId="77777777">
      <w:pPr>
        <w:pStyle w:val="paragraph"/>
        <w:spacing w:before="0" w:beforeAutospacing="0" w:after="0" w:afterAutospacing="0"/>
        <w:jc w:val="both"/>
        <w:textAlignment w:val="baseline"/>
        <w:rPr>
          <w:rStyle w:val="normaltextrun"/>
          <w:rFonts w:eastAsiaTheme="majorEastAsia"/>
        </w:rPr>
      </w:pPr>
    </w:p>
    <w:p w:rsidRPr="00AA3CA2" w:rsidR="005C7136" w:rsidP="00A26D15" w:rsidRDefault="00A33C1B" w14:paraId="4BEACC90" w14:textId="6CEF7F1F">
      <w:pPr>
        <w:pStyle w:val="paragraph"/>
        <w:spacing w:before="0" w:beforeAutospacing="0" w:after="0" w:afterAutospacing="0"/>
        <w:jc w:val="both"/>
        <w:textAlignment w:val="baseline"/>
      </w:pPr>
      <w:r>
        <w:rPr>
          <w:rStyle w:val="normaltextrun"/>
          <w:rFonts w:eastAsiaTheme="majorEastAsia"/>
          <w:b/>
          <w:bCs/>
          <w:shd w:val="clear" w:color="auto" w:fill="FFFFFF"/>
        </w:rPr>
        <w:t>4</w:t>
      </w:r>
      <w:r w:rsidR="004715D9">
        <w:rPr>
          <w:rStyle w:val="normaltextrun"/>
          <w:rFonts w:eastAsiaTheme="majorEastAsia"/>
          <w:b/>
          <w:bCs/>
          <w:shd w:val="clear" w:color="auto" w:fill="FFFFFF"/>
        </w:rPr>
        <w:t>9</w:t>
      </w:r>
      <w:r w:rsidRPr="00AA3CA2" w:rsidR="005C7136">
        <w:rPr>
          <w:rStyle w:val="normaltextrun"/>
          <w:rFonts w:eastAsiaTheme="majorEastAsia"/>
          <w:b/>
          <w:bCs/>
          <w:shd w:val="clear" w:color="auto" w:fill="FFFFFF"/>
        </w:rPr>
        <w:t>)</w:t>
      </w:r>
      <w:r w:rsidRPr="00AA3CA2" w:rsidR="005C7136">
        <w:rPr>
          <w:rStyle w:val="normaltextrun"/>
          <w:rFonts w:eastAsiaTheme="majorEastAsia"/>
          <w:shd w:val="clear" w:color="auto" w:fill="FFFFFF"/>
        </w:rPr>
        <w:t xml:space="preserve"> paragrahvi 45 lõige 5 muudetakse ja sõnastatakse järgmiselt:</w:t>
      </w:r>
    </w:p>
    <w:p w:rsidRPr="00AA3CA2" w:rsidR="005C7136" w:rsidP="0058723E" w:rsidRDefault="005C7136" w14:paraId="09B6850F" w14:textId="46CCCBEC">
      <w:pPr>
        <w:pStyle w:val="paragraph"/>
        <w:spacing w:before="0" w:beforeAutospacing="0" w:after="0" w:afterAutospacing="0"/>
        <w:jc w:val="both"/>
        <w:textAlignment w:val="baseline"/>
        <w:rPr>
          <w:rStyle w:val="normaltextrun"/>
          <w:rFonts w:eastAsiaTheme="majorEastAsia"/>
          <w:shd w:val="clear" w:color="auto" w:fill="FFFFFF"/>
        </w:rPr>
      </w:pPr>
      <w:r w:rsidRPr="00AA3CA2">
        <w:rPr>
          <w:rStyle w:val="ui-provider"/>
        </w:rPr>
        <w:t>„(5) Valdkonna eest vastutav minister määrab Riigimetsa Majandamise Keskusele järgneva viie aasta uuendusraie pindala, sealhulgas männikute, kuusikute, kaasikute ja haavikute pindala puuliikide viisi, arvestades käesoleva seaduse § 11 lõigete 3 ja 4 alusel kehtestatud määruses sätestatud metsa raiemahu arvutamise metoodikat.“;</w:t>
      </w:r>
    </w:p>
    <w:p w:rsidRPr="00AA3CA2" w:rsidR="005C7136" w:rsidP="0058723E" w:rsidRDefault="005C7136" w14:paraId="3A1B54A2" w14:textId="77777777">
      <w:pPr>
        <w:pStyle w:val="paragraph"/>
        <w:spacing w:before="0" w:beforeAutospacing="0" w:after="0" w:afterAutospacing="0"/>
        <w:jc w:val="both"/>
        <w:textAlignment w:val="baseline"/>
        <w:rPr>
          <w:rStyle w:val="normaltextrun"/>
          <w:rFonts w:eastAsiaTheme="majorEastAsia"/>
          <w:shd w:val="clear" w:color="auto" w:fill="FFFFFF"/>
        </w:rPr>
      </w:pPr>
    </w:p>
    <w:p w:rsidRPr="00AA3CA2" w:rsidR="005C7136" w:rsidP="0058723E" w:rsidRDefault="004715D9" w14:paraId="458AAFEE" w14:textId="6B09F2FD">
      <w:pPr>
        <w:pStyle w:val="paragraph"/>
        <w:spacing w:before="0" w:beforeAutospacing="0" w:after="0" w:afterAutospacing="0"/>
        <w:jc w:val="both"/>
        <w:textAlignment w:val="baseline"/>
      </w:pPr>
      <w:r>
        <w:rPr>
          <w:rStyle w:val="normaltextrun"/>
          <w:rFonts w:eastAsiaTheme="majorEastAsia"/>
          <w:b/>
          <w:bCs/>
          <w:shd w:val="clear" w:color="auto" w:fill="FFFFFF"/>
        </w:rPr>
        <w:t>50</w:t>
      </w:r>
      <w:r w:rsidRPr="00AA3CA2" w:rsidR="005C7136">
        <w:rPr>
          <w:rStyle w:val="normaltextrun"/>
          <w:rFonts w:eastAsiaTheme="majorEastAsia"/>
          <w:b/>
          <w:bCs/>
          <w:shd w:val="clear" w:color="auto" w:fill="FFFFFF"/>
        </w:rPr>
        <w:t>)</w:t>
      </w:r>
      <w:r w:rsidRPr="00AA3CA2" w:rsidR="005C7136">
        <w:rPr>
          <w:rStyle w:val="normaltextrun"/>
          <w:rFonts w:eastAsiaTheme="majorEastAsia"/>
          <w:shd w:val="clear" w:color="auto" w:fill="FFFFFF"/>
        </w:rPr>
        <w:t xml:space="preserve"> paragrahvi </w:t>
      </w:r>
      <w:bookmarkStart w:name="_Hlk163804989" w:id="75"/>
      <w:r w:rsidRPr="00AA3CA2" w:rsidR="005C7136">
        <w:rPr>
          <w:rStyle w:val="normaltextrun"/>
          <w:rFonts w:eastAsiaTheme="majorEastAsia"/>
          <w:shd w:val="clear" w:color="auto" w:fill="FFFFFF"/>
        </w:rPr>
        <w:t xml:space="preserve">45 täiendatakse lõikega 5¹ </w:t>
      </w:r>
      <w:bookmarkEnd w:id="75"/>
      <w:r w:rsidRPr="00AA3CA2" w:rsidR="005C7136">
        <w:rPr>
          <w:rStyle w:val="normaltextrun"/>
          <w:rFonts w:eastAsiaTheme="majorEastAsia"/>
          <w:shd w:val="clear" w:color="auto" w:fill="FFFFFF"/>
        </w:rPr>
        <w:t>järgmises sõnastuses:</w:t>
      </w:r>
    </w:p>
    <w:p w:rsidRPr="00AA3CA2" w:rsidR="005C7136" w:rsidP="0058723E" w:rsidRDefault="005C7136" w14:paraId="748C1892" w14:textId="77777777">
      <w:pPr>
        <w:pStyle w:val="paragraph"/>
        <w:spacing w:before="0" w:beforeAutospacing="0" w:after="0" w:afterAutospacing="0"/>
        <w:jc w:val="both"/>
        <w:textAlignment w:val="baseline"/>
      </w:pPr>
      <w:r w:rsidRPr="00AA3CA2">
        <w:rPr>
          <w:rStyle w:val="normaltextrun"/>
          <w:rFonts w:eastAsiaTheme="majorEastAsia"/>
          <w:shd w:val="clear" w:color="auto" w:fill="FFFFFF"/>
        </w:rPr>
        <w:t>„(5¹) Valdkonna eest vastutav minister võib muuta käesoleva paragrahvi lõike 5 alusel kehtestatud uuendusraie pindala, kui on täidetud vähemalt üks järgmistest tingimustest:</w:t>
      </w:r>
    </w:p>
    <w:p w:rsidRPr="00AA3CA2" w:rsidR="005C7136" w:rsidP="0058723E" w:rsidRDefault="005C7136" w14:paraId="3D979472" w14:textId="77777777">
      <w:pPr>
        <w:pStyle w:val="paragraph"/>
        <w:spacing w:before="0" w:beforeAutospacing="0" w:after="0" w:afterAutospacing="0"/>
        <w:jc w:val="both"/>
        <w:textAlignment w:val="baseline"/>
      </w:pPr>
      <w:r w:rsidRPr="00AA3CA2">
        <w:rPr>
          <w:rStyle w:val="normaltextrun"/>
          <w:rFonts w:eastAsiaTheme="majorEastAsia"/>
          <w:shd w:val="clear" w:color="auto" w:fill="FFFFFF"/>
        </w:rPr>
        <w:t>1) uuendusraie pindala arvutamise aluseks oleva metsa pindala on muutunud vähemalt 15%;</w:t>
      </w:r>
    </w:p>
    <w:p w:rsidRPr="00AA3CA2" w:rsidR="005C7136" w:rsidP="0058723E" w:rsidRDefault="005C7136" w14:paraId="7B26B98B" w14:textId="624A44C4">
      <w:pPr>
        <w:pStyle w:val="paragraph"/>
        <w:spacing w:before="0" w:beforeAutospacing="0" w:after="0" w:afterAutospacing="0"/>
        <w:jc w:val="both"/>
        <w:textAlignment w:val="baseline"/>
        <w:rPr>
          <w:rStyle w:val="normaltextrun"/>
          <w:rFonts w:eastAsiaTheme="majorEastAsia"/>
          <w:shd w:val="clear" w:color="auto" w:fill="FFFFFF"/>
        </w:rPr>
      </w:pPr>
      <w:r w:rsidRPr="00AA3CA2">
        <w:rPr>
          <w:rStyle w:val="normaltextrun"/>
          <w:rFonts w:eastAsiaTheme="majorEastAsia"/>
          <w:shd w:val="clear" w:color="auto" w:fill="FFFFFF"/>
        </w:rPr>
        <w:t>2) uuendusraie pindala arvutamise aluseks olevas metsas on tuvastatud ulatuslik metsakahjustus;</w:t>
      </w:r>
    </w:p>
    <w:p w:rsidRPr="00AA3CA2" w:rsidR="005C7136" w:rsidP="0058723E" w:rsidRDefault="005C7136" w14:paraId="17A90B6D" w14:textId="42182D59">
      <w:pPr>
        <w:pStyle w:val="paragraph"/>
        <w:spacing w:before="0" w:beforeAutospacing="0" w:after="0" w:afterAutospacing="0"/>
        <w:jc w:val="both"/>
        <w:textAlignment w:val="baseline"/>
        <w:rPr>
          <w:rStyle w:val="normaltextrun"/>
          <w:rFonts w:eastAsiaTheme="majorEastAsia"/>
          <w:shd w:val="clear" w:color="auto" w:fill="FFFFFF"/>
        </w:rPr>
      </w:pPr>
      <w:r w:rsidRPr="00AA3CA2">
        <w:rPr>
          <w:rStyle w:val="normaltextrun"/>
          <w:rFonts w:eastAsiaTheme="majorEastAsia"/>
          <w:shd w:val="clear" w:color="auto" w:fill="FFFFFF"/>
        </w:rPr>
        <w:t xml:space="preserve">3) </w:t>
      </w:r>
      <w:r w:rsidRPr="00AA3CA2">
        <w:rPr>
          <w:shd w:val="clear" w:color="auto" w:fill="FFFFFF"/>
        </w:rPr>
        <w:t>kui käesoleva seaduse § 45 lõike 5 alusel määratud uuendusraie pindala ei võimalda täita käesoleva seaduse § 2 lõikes 2 seatud eesmärke või muid riigi kohustusi.</w:t>
      </w:r>
      <w:r w:rsidRPr="00AA3CA2">
        <w:rPr>
          <w:rStyle w:val="normaltextrun"/>
          <w:rFonts w:eastAsiaTheme="majorEastAsia"/>
          <w:shd w:val="clear" w:color="auto" w:fill="FFFFFF"/>
        </w:rPr>
        <w:t>“;</w:t>
      </w:r>
    </w:p>
    <w:p w:rsidRPr="00AA3CA2" w:rsidR="005C7136" w:rsidP="0058723E" w:rsidRDefault="005C7136" w14:paraId="4B2806E0" w14:textId="77777777">
      <w:pPr>
        <w:pStyle w:val="paragraph"/>
        <w:spacing w:before="0" w:beforeAutospacing="0" w:after="0" w:afterAutospacing="0"/>
        <w:jc w:val="both"/>
        <w:textAlignment w:val="baseline"/>
        <w:rPr>
          <w:rStyle w:val="normaltextrun"/>
          <w:rFonts w:eastAsiaTheme="majorEastAsia"/>
          <w:shd w:val="clear" w:color="auto" w:fill="FFFFFF"/>
        </w:rPr>
      </w:pPr>
    </w:p>
    <w:p w:rsidR="005C7136" w:rsidP="0058723E" w:rsidRDefault="00F13536" w14:paraId="599C94A4" w14:textId="30825A0C">
      <w:pPr>
        <w:pStyle w:val="paragraph"/>
        <w:spacing w:before="0" w:beforeAutospacing="0" w:after="0" w:afterAutospacing="0"/>
        <w:jc w:val="both"/>
        <w:textAlignment w:val="baseline"/>
        <w:rPr>
          <w:rStyle w:val="normaltextrun"/>
          <w:rFonts w:eastAsiaTheme="majorEastAsia"/>
          <w:shd w:val="clear" w:color="auto" w:fill="FFFFFF"/>
        </w:rPr>
      </w:pPr>
      <w:r>
        <w:rPr>
          <w:rStyle w:val="normaltextrun"/>
          <w:rFonts w:eastAsiaTheme="majorEastAsia"/>
          <w:b/>
          <w:bCs/>
        </w:rPr>
        <w:t>5</w:t>
      </w:r>
      <w:r w:rsidR="004715D9">
        <w:rPr>
          <w:rStyle w:val="normaltextrun"/>
          <w:rFonts w:eastAsiaTheme="majorEastAsia"/>
          <w:b/>
          <w:bCs/>
        </w:rPr>
        <w:t>1</w:t>
      </w:r>
      <w:r w:rsidRPr="00AA3CA2" w:rsidR="005C7136">
        <w:rPr>
          <w:rStyle w:val="normaltextrun"/>
          <w:rFonts w:eastAsiaTheme="majorEastAsia"/>
          <w:b/>
          <w:bCs/>
        </w:rPr>
        <w:t>)</w:t>
      </w:r>
      <w:r w:rsidRPr="00AA3CA2" w:rsidR="005C7136">
        <w:rPr>
          <w:rStyle w:val="normaltextrun"/>
          <w:rFonts w:eastAsiaTheme="majorEastAsia"/>
        </w:rPr>
        <w:t xml:space="preserve"> paragrahvi 45 lõige 6 tunnistatakse </w:t>
      </w:r>
      <w:r w:rsidRPr="00AA3CA2" w:rsidR="005C7136">
        <w:rPr>
          <w:rStyle w:val="normaltextrun"/>
          <w:rFonts w:eastAsiaTheme="majorEastAsia"/>
          <w:shd w:val="clear" w:color="auto" w:fill="FFFFFF"/>
        </w:rPr>
        <w:t>kehtetuks;</w:t>
      </w:r>
    </w:p>
    <w:p w:rsidR="000146C8" w:rsidP="0058723E" w:rsidRDefault="000146C8" w14:paraId="76A0D8D8" w14:textId="77777777">
      <w:pPr>
        <w:pStyle w:val="paragraph"/>
        <w:spacing w:before="0" w:beforeAutospacing="0" w:after="0" w:afterAutospacing="0"/>
        <w:jc w:val="both"/>
        <w:textAlignment w:val="baseline"/>
        <w:rPr>
          <w:rStyle w:val="normaltextrun"/>
          <w:rFonts w:eastAsiaTheme="majorEastAsia"/>
          <w:shd w:val="clear" w:color="auto" w:fill="FFFFFF"/>
        </w:rPr>
      </w:pPr>
    </w:p>
    <w:p w:rsidR="000146C8" w:rsidP="0058723E" w:rsidRDefault="00A33C1B" w14:paraId="47D2671A" w14:textId="12E9E451">
      <w:pPr>
        <w:pStyle w:val="paragraph"/>
        <w:spacing w:before="0" w:beforeAutospacing="0" w:after="0" w:afterAutospacing="0"/>
        <w:jc w:val="both"/>
        <w:textAlignment w:val="baseline"/>
        <w:rPr>
          <w:rStyle w:val="normaltextrun"/>
          <w:rFonts w:eastAsiaTheme="majorEastAsia"/>
          <w:shd w:val="clear" w:color="auto" w:fill="FFFFFF"/>
        </w:rPr>
      </w:pPr>
      <w:r w:rsidRPr="00A33C1B">
        <w:rPr>
          <w:rStyle w:val="normaltextrun"/>
          <w:rFonts w:eastAsiaTheme="majorEastAsia"/>
          <w:b/>
          <w:bCs/>
          <w:shd w:val="clear" w:color="auto" w:fill="FFFFFF"/>
        </w:rPr>
        <w:t>5</w:t>
      </w:r>
      <w:r w:rsidR="004715D9">
        <w:rPr>
          <w:rStyle w:val="normaltextrun"/>
          <w:rFonts w:eastAsiaTheme="majorEastAsia"/>
          <w:b/>
          <w:bCs/>
          <w:shd w:val="clear" w:color="auto" w:fill="FFFFFF"/>
        </w:rPr>
        <w:t>2</w:t>
      </w:r>
      <w:r w:rsidRPr="00A33C1B" w:rsidR="000146C8">
        <w:rPr>
          <w:rStyle w:val="normaltextrun"/>
          <w:rFonts w:eastAsiaTheme="majorEastAsia"/>
          <w:b/>
          <w:bCs/>
          <w:shd w:val="clear" w:color="auto" w:fill="FFFFFF"/>
        </w:rPr>
        <w:t>)</w:t>
      </w:r>
      <w:r w:rsidR="000146C8">
        <w:rPr>
          <w:rStyle w:val="normaltextrun"/>
          <w:rFonts w:eastAsiaTheme="majorEastAsia"/>
          <w:shd w:val="clear" w:color="auto" w:fill="FFFFFF"/>
        </w:rPr>
        <w:t xml:space="preserve"> paragrahvi 47 täiendatakse lõikega 6 järgmises sõnastuses:</w:t>
      </w:r>
    </w:p>
    <w:p w:rsidRPr="00AA3CA2" w:rsidR="005C7136" w:rsidP="63DDAEE2" w:rsidRDefault="000146C8" w14:paraId="30825A97" w14:textId="57F5A0E6">
      <w:pPr>
        <w:pStyle w:val="paragraph"/>
        <w:spacing w:before="0" w:beforeAutospacing="off" w:after="0" w:afterAutospacing="off"/>
        <w:jc w:val="both"/>
        <w:textAlignment w:val="baseline"/>
        <w:rPr>
          <w:rStyle w:val="normaltextrun"/>
          <w:rFonts w:eastAsia="游ゴシック Light" w:eastAsiaTheme="majorEastAsia"/>
        </w:rPr>
      </w:pPr>
      <w:commentRangeStart w:id="1337658353"/>
      <w:r w:rsidRPr="63DDAEE2" w:rsidR="000146C8">
        <w:rPr>
          <w:rFonts w:eastAsia="游ゴシック Light" w:eastAsiaTheme="majorEastAsia"/>
          <w:shd w:val="clear" w:color="auto" w:fill="FFFFFF"/>
        </w:rPr>
        <w:t>„(</w:t>
      </w:r>
      <w:r w:rsidRPr="63DDAEE2" w:rsidR="00DB78AC">
        <w:rPr>
          <w:rFonts w:eastAsia="游ゴシック Light" w:eastAsiaTheme="majorEastAsia"/>
          <w:shd w:val="clear" w:color="auto" w:fill="FFFFFF"/>
        </w:rPr>
        <w:t>6</w:t>
      </w:r>
      <w:r w:rsidRPr="63DDAEE2" w:rsidR="000146C8">
        <w:rPr>
          <w:rFonts w:eastAsia="游ゴシック Light" w:eastAsiaTheme="majorEastAsia"/>
          <w:shd w:val="clear" w:color="auto" w:fill="FFFFFF"/>
        </w:rPr>
        <w:t>) Riigimetsa Majandamise Keskus arvestab valdkonna eest vastutava ministri kehtestatud omaniku ootustes nimetatud strateegiliste eesmärkidega.“;</w:t>
      </w:r>
      <w:commentRangeEnd w:id="1337658353"/>
      <w:r>
        <w:rPr>
          <w:rStyle w:val="CommentReference"/>
        </w:rPr>
        <w:commentReference w:id="1337658353"/>
      </w:r>
    </w:p>
    <w:p w:rsidR="00F13536" w:rsidP="0058723E" w:rsidRDefault="00F13536" w14:paraId="7FB161F0" w14:textId="77777777">
      <w:pPr>
        <w:pStyle w:val="paragraph"/>
        <w:spacing w:before="0" w:beforeAutospacing="0" w:after="0" w:afterAutospacing="0"/>
        <w:jc w:val="both"/>
        <w:textAlignment w:val="baseline"/>
        <w:rPr>
          <w:rStyle w:val="normaltextrun"/>
          <w:rFonts w:eastAsiaTheme="majorEastAsia"/>
          <w:b/>
          <w:bCs/>
        </w:rPr>
      </w:pPr>
    </w:p>
    <w:p w:rsidRPr="00AA3CA2" w:rsidR="005C7136" w:rsidP="0058723E" w:rsidRDefault="005C7136" w14:paraId="13DA0FF6" w14:textId="47FF39EC">
      <w:pPr>
        <w:pStyle w:val="paragraph"/>
        <w:spacing w:before="0" w:beforeAutospacing="0" w:after="0" w:afterAutospacing="0"/>
        <w:jc w:val="both"/>
        <w:textAlignment w:val="baseline"/>
      </w:pPr>
      <w:r w:rsidRPr="00AA3CA2">
        <w:rPr>
          <w:rStyle w:val="normaltextrun"/>
          <w:rFonts w:eastAsiaTheme="majorEastAsia"/>
          <w:b/>
          <w:bCs/>
        </w:rPr>
        <w:t>5</w:t>
      </w:r>
      <w:r w:rsidR="004715D9">
        <w:rPr>
          <w:rStyle w:val="normaltextrun"/>
          <w:rFonts w:eastAsiaTheme="majorEastAsia"/>
          <w:b/>
          <w:bCs/>
        </w:rPr>
        <w:t>3</w:t>
      </w:r>
      <w:r w:rsidRPr="00AA3CA2">
        <w:rPr>
          <w:rStyle w:val="normaltextrun"/>
          <w:rFonts w:eastAsiaTheme="majorEastAsia"/>
          <w:b/>
          <w:bCs/>
        </w:rPr>
        <w:t>)</w:t>
      </w:r>
      <w:r w:rsidRPr="00AA3CA2">
        <w:rPr>
          <w:rStyle w:val="normaltextrun"/>
          <w:rFonts w:eastAsiaTheme="majorEastAsia"/>
        </w:rPr>
        <w:t xml:space="preserve"> paragrahvi 49 lõike 7 punkt 10 tunnistatakse kehtetuks;</w:t>
      </w:r>
    </w:p>
    <w:p w:rsidRPr="00AA3CA2" w:rsidR="005C7136" w:rsidP="0058723E" w:rsidRDefault="005C7136" w14:paraId="2FA31BEF" w14:textId="77777777">
      <w:pPr>
        <w:pStyle w:val="paragraph"/>
        <w:spacing w:before="0" w:beforeAutospacing="0" w:after="0" w:afterAutospacing="0"/>
        <w:jc w:val="both"/>
        <w:textAlignment w:val="baseline"/>
        <w:rPr>
          <w:rStyle w:val="normaltextrun"/>
          <w:rFonts w:eastAsiaTheme="majorEastAsia"/>
        </w:rPr>
      </w:pPr>
    </w:p>
    <w:p w:rsidRPr="00AA3CA2" w:rsidR="005C7136" w:rsidP="00A95250" w:rsidRDefault="005C7136" w14:paraId="77A6A9EE" w14:textId="631229D2">
      <w:pPr>
        <w:pStyle w:val="paragraph"/>
        <w:spacing w:before="0" w:beforeAutospacing="0" w:after="0" w:afterAutospacing="0"/>
        <w:jc w:val="both"/>
        <w:textAlignment w:val="baseline"/>
      </w:pPr>
      <w:r w:rsidRPr="00AA3CA2">
        <w:rPr>
          <w:rStyle w:val="normaltextrun"/>
          <w:rFonts w:eastAsiaTheme="majorEastAsia"/>
          <w:b/>
          <w:bCs/>
        </w:rPr>
        <w:t>5</w:t>
      </w:r>
      <w:r w:rsidR="004715D9">
        <w:rPr>
          <w:rStyle w:val="normaltextrun"/>
          <w:rFonts w:eastAsiaTheme="majorEastAsia"/>
          <w:b/>
          <w:bCs/>
        </w:rPr>
        <w:t>4</w:t>
      </w:r>
      <w:r w:rsidRPr="00AA3CA2">
        <w:rPr>
          <w:rStyle w:val="normaltextrun"/>
          <w:rFonts w:eastAsiaTheme="majorEastAsia"/>
          <w:b/>
          <w:bCs/>
        </w:rPr>
        <w:t>)</w:t>
      </w:r>
      <w:r w:rsidRPr="00AA3CA2">
        <w:rPr>
          <w:rStyle w:val="normaltextrun"/>
          <w:rFonts w:eastAsiaTheme="majorEastAsia"/>
        </w:rPr>
        <w:t xml:space="preserve"> paragrahvi 60 lõi</w:t>
      </w:r>
      <w:r w:rsidR="00A95250">
        <w:rPr>
          <w:rStyle w:val="normaltextrun"/>
          <w:rFonts w:eastAsiaTheme="majorEastAsia"/>
        </w:rPr>
        <w:t>ke</w:t>
      </w:r>
      <w:r w:rsidRPr="00AA3CA2">
        <w:rPr>
          <w:rStyle w:val="normaltextrun"/>
          <w:rFonts w:eastAsiaTheme="majorEastAsia"/>
        </w:rPr>
        <w:t xml:space="preserve"> 1 </w:t>
      </w:r>
      <w:r w:rsidR="00A95250">
        <w:rPr>
          <w:rStyle w:val="normaltextrun"/>
          <w:rFonts w:eastAsiaTheme="majorEastAsia"/>
        </w:rPr>
        <w:t xml:space="preserve">punktides 1 ja 2 asendatakse </w:t>
      </w:r>
      <w:r w:rsidR="00CA1D4F">
        <w:rPr>
          <w:rStyle w:val="normaltextrun"/>
          <w:rFonts w:eastAsiaTheme="majorEastAsia"/>
        </w:rPr>
        <w:t>arv</w:t>
      </w:r>
      <w:r w:rsidR="00A95250">
        <w:rPr>
          <w:rStyle w:val="normaltextrun"/>
          <w:rFonts w:eastAsiaTheme="majorEastAsia"/>
        </w:rPr>
        <w:t xml:space="preserve"> „32 000“ </w:t>
      </w:r>
      <w:r w:rsidR="00CA1D4F">
        <w:rPr>
          <w:rStyle w:val="normaltextrun"/>
          <w:rFonts w:eastAsiaTheme="majorEastAsia"/>
        </w:rPr>
        <w:t>arvu</w:t>
      </w:r>
      <w:r w:rsidR="00A95250">
        <w:rPr>
          <w:rStyle w:val="normaltextrun"/>
          <w:rFonts w:eastAsiaTheme="majorEastAsia"/>
        </w:rPr>
        <w:t>ga „1</w:t>
      </w:r>
      <w:r w:rsidR="00CD33ED">
        <w:rPr>
          <w:rStyle w:val="normaltextrun"/>
          <w:rFonts w:eastAsiaTheme="majorEastAsia"/>
        </w:rPr>
        <w:t>2</w:t>
      </w:r>
      <w:r w:rsidR="00A95250">
        <w:rPr>
          <w:rStyle w:val="normaltextrun"/>
          <w:rFonts w:eastAsiaTheme="majorEastAsia"/>
        </w:rPr>
        <w:t>0 000“;</w:t>
      </w:r>
    </w:p>
    <w:p w:rsidRPr="00AA3CA2" w:rsidR="005C7136" w:rsidP="0058723E" w:rsidRDefault="005C7136" w14:paraId="4FD205D9" w14:textId="77777777">
      <w:pPr>
        <w:pStyle w:val="paragraph"/>
        <w:spacing w:before="0" w:beforeAutospacing="0" w:after="0" w:afterAutospacing="0"/>
        <w:jc w:val="both"/>
        <w:textAlignment w:val="baseline"/>
        <w:rPr>
          <w:rStyle w:val="normaltextrun"/>
          <w:rFonts w:eastAsiaTheme="majorEastAsia"/>
        </w:rPr>
      </w:pPr>
    </w:p>
    <w:p w:rsidRPr="00AA3CA2" w:rsidR="00E928A7" w:rsidP="00E928A7" w:rsidRDefault="00F13536" w14:paraId="6A9FEBAA" w14:textId="39826AC8">
      <w:pPr>
        <w:pStyle w:val="paragraph"/>
        <w:spacing w:before="0" w:beforeAutospacing="0" w:after="0" w:afterAutospacing="0"/>
        <w:jc w:val="both"/>
        <w:textAlignment w:val="baseline"/>
        <w:rPr>
          <w:rStyle w:val="normaltextrun"/>
          <w:rFonts w:eastAsiaTheme="majorEastAsia"/>
          <w:bdr w:val="none" w:color="auto" w:sz="0" w:space="0" w:frame="1"/>
        </w:rPr>
      </w:pPr>
      <w:r>
        <w:rPr>
          <w:rStyle w:val="normaltextrun"/>
          <w:rFonts w:eastAsiaTheme="majorEastAsia"/>
          <w:b/>
          <w:bCs/>
        </w:rPr>
        <w:t>5</w:t>
      </w:r>
      <w:r w:rsidR="004715D9">
        <w:rPr>
          <w:rStyle w:val="normaltextrun"/>
          <w:rFonts w:eastAsiaTheme="majorEastAsia"/>
          <w:b/>
          <w:bCs/>
        </w:rPr>
        <w:t>5</w:t>
      </w:r>
      <w:r w:rsidRPr="00AA3CA2" w:rsidR="00E928A7">
        <w:rPr>
          <w:rStyle w:val="normaltextrun"/>
          <w:rFonts w:eastAsiaTheme="majorEastAsia"/>
          <w:b/>
          <w:bCs/>
        </w:rPr>
        <w:t>)</w:t>
      </w:r>
      <w:r w:rsidRPr="00AA3CA2" w:rsidR="00E928A7">
        <w:rPr>
          <w:rStyle w:val="normaltextrun"/>
          <w:rFonts w:eastAsiaTheme="majorEastAsia"/>
        </w:rPr>
        <w:t xml:space="preserve"> paragrahvi 64 lõi</w:t>
      </w:r>
      <w:r w:rsidRPr="00AA3CA2" w:rsidR="00594300">
        <w:rPr>
          <w:rStyle w:val="normaltextrun"/>
          <w:rFonts w:eastAsiaTheme="majorEastAsia"/>
        </w:rPr>
        <w:t>k</w:t>
      </w:r>
      <w:r w:rsidRPr="00AA3CA2" w:rsidR="00E928A7">
        <w:rPr>
          <w:rStyle w:val="normaltextrun"/>
          <w:rFonts w:eastAsiaTheme="majorEastAsia"/>
        </w:rPr>
        <w:t xml:space="preserve">e 1 </w:t>
      </w:r>
      <w:r w:rsidRPr="00AA3CA2" w:rsidR="00594300">
        <w:rPr>
          <w:rStyle w:val="normaltextrun"/>
          <w:rFonts w:eastAsiaTheme="majorEastAsia"/>
        </w:rPr>
        <w:t>punkt</w:t>
      </w:r>
      <w:r w:rsidRPr="00AA3CA2" w:rsidR="00C02CBC">
        <w:rPr>
          <w:rStyle w:val="normaltextrun"/>
          <w:rFonts w:eastAsiaTheme="majorEastAsia"/>
        </w:rPr>
        <w:t xml:space="preserve">e </w:t>
      </w:r>
      <w:r w:rsidRPr="00AA3CA2" w:rsidR="00594300">
        <w:rPr>
          <w:rStyle w:val="normaltextrun"/>
          <w:rFonts w:eastAsiaTheme="majorEastAsia"/>
        </w:rPr>
        <w:t xml:space="preserve">3 </w:t>
      </w:r>
      <w:r w:rsidRPr="00AA3CA2" w:rsidR="00FF4163">
        <w:rPr>
          <w:rStyle w:val="normaltextrun"/>
          <w:rFonts w:eastAsiaTheme="majorEastAsia"/>
        </w:rPr>
        <w:t xml:space="preserve">ja 4 </w:t>
      </w:r>
      <w:r w:rsidRPr="00AA3CA2" w:rsidR="00527352">
        <w:rPr>
          <w:rStyle w:val="normaltextrun"/>
          <w:rFonts w:eastAsiaTheme="majorEastAsia"/>
        </w:rPr>
        <w:t xml:space="preserve">täiendatakse pärast sõna „juhatus“ </w:t>
      </w:r>
      <w:r w:rsidRPr="00AA3CA2" w:rsidR="00D60F86">
        <w:rPr>
          <w:rStyle w:val="normaltextrun"/>
          <w:rFonts w:eastAsiaTheme="majorEastAsia"/>
        </w:rPr>
        <w:t>sõnadega</w:t>
      </w:r>
      <w:r w:rsidRPr="00AA3CA2" w:rsidR="00EC1703">
        <w:rPr>
          <w:rStyle w:val="normaltextrun"/>
          <w:rFonts w:eastAsiaTheme="majorEastAsia"/>
        </w:rPr>
        <w:t xml:space="preserve"> </w:t>
      </w:r>
      <w:r w:rsidRPr="00AA3CA2" w:rsidR="00F11DE9">
        <w:rPr>
          <w:rStyle w:val="normaltextrun"/>
          <w:rFonts w:eastAsiaTheme="majorEastAsia"/>
        </w:rPr>
        <w:t>„</w:t>
      </w:r>
      <w:r w:rsidRPr="00AA3CA2" w:rsidR="00F11DE9">
        <w:rPr>
          <w:rStyle w:val="normaltextrun"/>
          <w:rFonts w:eastAsiaTheme="majorEastAsia"/>
          <w:bdr w:val="none" w:color="auto" w:sz="0" w:space="0" w:frame="1"/>
        </w:rPr>
        <w:t>või tema volitatud isik“;</w:t>
      </w:r>
    </w:p>
    <w:p w:rsidRPr="00AA3CA2" w:rsidR="00E928A7" w:rsidP="0058723E" w:rsidRDefault="00E928A7" w14:paraId="3CA4549C" w14:textId="77777777">
      <w:pPr>
        <w:pStyle w:val="paragraph"/>
        <w:spacing w:before="0" w:beforeAutospacing="0" w:after="0" w:afterAutospacing="0"/>
        <w:jc w:val="both"/>
        <w:textAlignment w:val="baseline"/>
        <w:rPr>
          <w:rStyle w:val="normaltextrun"/>
          <w:rFonts w:eastAsiaTheme="majorEastAsia"/>
        </w:rPr>
      </w:pPr>
    </w:p>
    <w:p w:rsidRPr="00AA3CA2" w:rsidR="005C7136" w:rsidP="622932D2" w:rsidRDefault="00F13536" w14:paraId="47372F5F" w14:textId="5B474B94">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b/>
          <w:bCs/>
        </w:rPr>
        <w:t>5</w:t>
      </w:r>
      <w:r w:rsidR="004715D9">
        <w:rPr>
          <w:rStyle w:val="normaltextrun"/>
          <w:rFonts w:eastAsiaTheme="majorEastAsia"/>
          <w:b/>
          <w:bCs/>
        </w:rPr>
        <w:t>6</w:t>
      </w:r>
      <w:r w:rsidRPr="00AA3CA2" w:rsidR="005C7136">
        <w:rPr>
          <w:rStyle w:val="normaltextrun"/>
          <w:rFonts w:eastAsiaTheme="majorEastAsia"/>
          <w:b/>
          <w:bCs/>
        </w:rPr>
        <w:t>)</w:t>
      </w:r>
      <w:r w:rsidRPr="00AA3CA2" w:rsidR="005C7136">
        <w:rPr>
          <w:rStyle w:val="normaltextrun"/>
          <w:rFonts w:eastAsiaTheme="majorEastAsia"/>
        </w:rPr>
        <w:t xml:space="preserve"> paragrahvi </w:t>
      </w:r>
      <w:bookmarkStart w:name="_Hlk163806043" w:id="76"/>
      <w:r w:rsidRPr="00AA3CA2" w:rsidR="005C7136">
        <w:rPr>
          <w:rStyle w:val="normaltextrun"/>
          <w:rFonts w:eastAsiaTheme="majorEastAsia"/>
        </w:rPr>
        <w:t xml:space="preserve">68 lõikes 2 </w:t>
      </w:r>
      <w:bookmarkEnd w:id="76"/>
      <w:r w:rsidRPr="00AA3CA2" w:rsidR="005C7136">
        <w:rPr>
          <w:rStyle w:val="normaltextrun"/>
          <w:rFonts w:eastAsiaTheme="majorEastAsia"/>
        </w:rPr>
        <w:t xml:space="preserve">asendatakse arv </w:t>
      </w:r>
      <w:r w:rsidRPr="00AA3CA2" w:rsidR="001E4ED0">
        <w:rPr>
          <w:rStyle w:val="normaltextrun"/>
          <w:rFonts w:eastAsiaTheme="majorEastAsia"/>
        </w:rPr>
        <w:t>„</w:t>
      </w:r>
      <w:r w:rsidRPr="00AA3CA2" w:rsidR="005C7136">
        <w:rPr>
          <w:rStyle w:val="normaltextrun"/>
          <w:rFonts w:eastAsiaTheme="majorEastAsia"/>
        </w:rPr>
        <w:t>3200</w:t>
      </w:r>
      <w:r w:rsidRPr="00AA3CA2" w:rsidR="00A10A42">
        <w:rPr>
          <w:rStyle w:val="normaltextrun"/>
          <w:rFonts w:eastAsiaTheme="majorEastAsia"/>
        </w:rPr>
        <w:t>“</w:t>
      </w:r>
      <w:r w:rsidRPr="00AA3CA2" w:rsidR="005C7136">
        <w:rPr>
          <w:rStyle w:val="normaltextrun"/>
          <w:rFonts w:eastAsiaTheme="majorEastAsia"/>
        </w:rPr>
        <w:t xml:space="preserve"> arvuga </w:t>
      </w:r>
      <w:r w:rsidRPr="00AA3CA2" w:rsidR="00A10A42">
        <w:rPr>
          <w:rStyle w:val="normaltextrun"/>
          <w:rFonts w:eastAsiaTheme="majorEastAsia"/>
        </w:rPr>
        <w:t>„</w:t>
      </w:r>
      <w:r w:rsidRPr="00AA3CA2" w:rsidR="005C7136">
        <w:rPr>
          <w:rStyle w:val="normaltextrun"/>
          <w:rFonts w:eastAsiaTheme="majorEastAsia"/>
        </w:rPr>
        <w:t>1</w:t>
      </w:r>
      <w:r w:rsidRPr="00AA3CA2" w:rsidR="007D0B9F">
        <w:rPr>
          <w:rStyle w:val="normaltextrun"/>
          <w:rFonts w:eastAsiaTheme="majorEastAsia"/>
        </w:rPr>
        <w:t>0</w:t>
      </w:r>
      <w:r w:rsidRPr="00AA3CA2" w:rsidR="005C7136">
        <w:rPr>
          <w:rStyle w:val="normaltextrun"/>
          <w:rFonts w:eastAsiaTheme="majorEastAsia"/>
        </w:rPr>
        <w:t>0</w:t>
      </w:r>
      <w:r w:rsidRPr="00AA3CA2" w:rsidR="00A10A42">
        <w:rPr>
          <w:rStyle w:val="normaltextrun"/>
          <w:rFonts w:eastAsiaTheme="majorEastAsia"/>
        </w:rPr>
        <w:t> </w:t>
      </w:r>
      <w:r w:rsidRPr="00AA3CA2" w:rsidR="005C7136">
        <w:rPr>
          <w:rStyle w:val="normaltextrun"/>
          <w:rFonts w:eastAsiaTheme="majorEastAsia"/>
        </w:rPr>
        <w:t>000</w:t>
      </w:r>
      <w:r w:rsidRPr="00AA3CA2" w:rsidR="00A10A42">
        <w:rPr>
          <w:rStyle w:val="normaltextrun"/>
          <w:rFonts w:eastAsiaTheme="majorEastAsia"/>
        </w:rPr>
        <w:t>“</w:t>
      </w:r>
      <w:r w:rsidRPr="00AA3CA2" w:rsidR="005C7136">
        <w:rPr>
          <w:rStyle w:val="normaltextrun"/>
          <w:rFonts w:eastAsiaTheme="majorEastAsia"/>
        </w:rPr>
        <w:t>;</w:t>
      </w:r>
    </w:p>
    <w:p w:rsidRPr="00AA3CA2" w:rsidR="005C7136" w:rsidP="0058723E" w:rsidRDefault="005C7136" w14:paraId="2B212BAD" w14:textId="77777777">
      <w:pPr>
        <w:pStyle w:val="paragraph"/>
        <w:spacing w:before="0" w:beforeAutospacing="0" w:after="0" w:afterAutospacing="0"/>
        <w:jc w:val="both"/>
        <w:textAlignment w:val="baseline"/>
        <w:rPr>
          <w:rStyle w:val="normaltextrun"/>
          <w:rFonts w:eastAsiaTheme="majorEastAsia"/>
        </w:rPr>
      </w:pPr>
    </w:p>
    <w:p w:rsidRPr="00AA3CA2" w:rsidR="005C7136" w:rsidP="0058723E" w:rsidRDefault="00F13536" w14:paraId="32954F5C" w14:textId="592B4D32">
      <w:pPr>
        <w:pStyle w:val="paragraph"/>
        <w:spacing w:before="0" w:beforeAutospacing="0" w:after="0" w:afterAutospacing="0"/>
        <w:jc w:val="both"/>
        <w:textAlignment w:val="baseline"/>
      </w:pPr>
      <w:r>
        <w:rPr>
          <w:rStyle w:val="normaltextrun"/>
          <w:rFonts w:eastAsiaTheme="majorEastAsia"/>
          <w:b/>
          <w:bCs/>
        </w:rPr>
        <w:t>5</w:t>
      </w:r>
      <w:r w:rsidR="004715D9">
        <w:rPr>
          <w:rStyle w:val="normaltextrun"/>
          <w:rFonts w:eastAsiaTheme="majorEastAsia"/>
          <w:b/>
          <w:bCs/>
        </w:rPr>
        <w:t>7</w:t>
      </w:r>
      <w:r w:rsidRPr="00AA3CA2" w:rsidR="005C7136">
        <w:rPr>
          <w:rStyle w:val="normaltextrun"/>
          <w:rFonts w:eastAsiaTheme="majorEastAsia"/>
          <w:b/>
          <w:bCs/>
        </w:rPr>
        <w:t>)</w:t>
      </w:r>
      <w:r w:rsidRPr="00AA3CA2" w:rsidR="005C7136">
        <w:rPr>
          <w:rStyle w:val="normaltextrun"/>
          <w:rFonts w:eastAsiaTheme="majorEastAsia"/>
        </w:rPr>
        <w:t xml:space="preserve"> paragrahvi 69 lõikes 2 asendatakse arv </w:t>
      </w:r>
      <w:r w:rsidRPr="00AA3CA2" w:rsidR="00A10A42">
        <w:rPr>
          <w:rStyle w:val="normaltextrun"/>
          <w:rFonts w:eastAsiaTheme="majorEastAsia"/>
        </w:rPr>
        <w:t>„</w:t>
      </w:r>
      <w:r w:rsidRPr="00AA3CA2" w:rsidR="005C7136">
        <w:rPr>
          <w:rStyle w:val="normaltextrun"/>
          <w:rFonts w:eastAsiaTheme="majorEastAsia"/>
        </w:rPr>
        <w:t>3200</w:t>
      </w:r>
      <w:r w:rsidRPr="00AA3CA2" w:rsidR="00A10A42">
        <w:rPr>
          <w:rStyle w:val="normaltextrun"/>
          <w:rFonts w:eastAsiaTheme="majorEastAsia"/>
        </w:rPr>
        <w:t>“</w:t>
      </w:r>
      <w:r w:rsidRPr="00AA3CA2" w:rsidR="005C7136">
        <w:rPr>
          <w:rStyle w:val="normaltextrun"/>
          <w:rFonts w:eastAsiaTheme="majorEastAsia"/>
        </w:rPr>
        <w:t xml:space="preserve"> arvuga </w:t>
      </w:r>
      <w:r w:rsidRPr="00AA3CA2" w:rsidR="00A10A42">
        <w:rPr>
          <w:rStyle w:val="normaltextrun"/>
          <w:rFonts w:eastAsiaTheme="majorEastAsia"/>
        </w:rPr>
        <w:t>„</w:t>
      </w:r>
      <w:r w:rsidRPr="00AA3CA2" w:rsidR="005C7136">
        <w:rPr>
          <w:rStyle w:val="normaltextrun"/>
          <w:rFonts w:eastAsiaTheme="majorEastAsia"/>
        </w:rPr>
        <w:t>50 000</w:t>
      </w:r>
      <w:r w:rsidRPr="00AA3CA2" w:rsidR="00A10A42">
        <w:rPr>
          <w:rStyle w:val="normaltextrun"/>
          <w:rFonts w:eastAsiaTheme="majorEastAsia"/>
        </w:rPr>
        <w:t>“</w:t>
      </w:r>
      <w:r w:rsidRPr="00AA3CA2" w:rsidR="005C7136">
        <w:rPr>
          <w:rStyle w:val="normaltextrun"/>
          <w:rFonts w:eastAsiaTheme="majorEastAsia"/>
        </w:rPr>
        <w:t>;</w:t>
      </w:r>
    </w:p>
    <w:p w:rsidRPr="00AA3CA2" w:rsidR="005C7136" w:rsidP="0058723E" w:rsidRDefault="005C7136" w14:paraId="25124927" w14:textId="77777777">
      <w:pPr>
        <w:pStyle w:val="paragraph"/>
        <w:spacing w:before="0" w:beforeAutospacing="0" w:after="0" w:afterAutospacing="0"/>
        <w:jc w:val="both"/>
        <w:textAlignment w:val="baseline"/>
        <w:rPr>
          <w:rStyle w:val="normaltextrun"/>
          <w:rFonts w:eastAsiaTheme="majorEastAsia"/>
        </w:rPr>
      </w:pPr>
    </w:p>
    <w:p w:rsidRPr="00AA3CA2" w:rsidR="005C7136" w:rsidP="617C1C1B" w:rsidRDefault="00F13536" w14:paraId="498D10A5" w14:textId="6D3D6E99">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b/>
          <w:bCs/>
        </w:rPr>
        <w:lastRenderedPageBreak/>
        <w:t>5</w:t>
      </w:r>
      <w:r w:rsidR="004715D9">
        <w:rPr>
          <w:rStyle w:val="normaltextrun"/>
          <w:rFonts w:eastAsiaTheme="majorEastAsia"/>
          <w:b/>
          <w:bCs/>
        </w:rPr>
        <w:t>8</w:t>
      </w:r>
      <w:r w:rsidRPr="00AA3CA2" w:rsidR="77635B7C">
        <w:rPr>
          <w:rStyle w:val="normaltextrun"/>
          <w:rFonts w:eastAsiaTheme="majorEastAsia"/>
          <w:b/>
          <w:bCs/>
        </w:rPr>
        <w:t>)</w:t>
      </w:r>
      <w:r w:rsidRPr="00AA3CA2" w:rsidR="77635B7C">
        <w:rPr>
          <w:rStyle w:val="normaltextrun"/>
          <w:rFonts w:eastAsiaTheme="majorEastAsia"/>
        </w:rPr>
        <w:t xml:space="preserve"> paragrahvi 70 lõikes 2 asendatakse arv </w:t>
      </w:r>
      <w:r w:rsidRPr="00AA3CA2" w:rsidR="6ACD4132">
        <w:rPr>
          <w:rStyle w:val="normaltextrun"/>
          <w:rFonts w:eastAsiaTheme="majorEastAsia"/>
        </w:rPr>
        <w:t>„</w:t>
      </w:r>
      <w:r w:rsidRPr="00AA3CA2" w:rsidR="77635B7C">
        <w:rPr>
          <w:rStyle w:val="normaltextrun"/>
          <w:rFonts w:eastAsiaTheme="majorEastAsia"/>
        </w:rPr>
        <w:t>2000</w:t>
      </w:r>
      <w:r w:rsidRPr="00AA3CA2" w:rsidR="00D60F86">
        <w:rPr>
          <w:rStyle w:val="normaltextrun"/>
          <w:rFonts w:eastAsiaTheme="majorEastAsia"/>
        </w:rPr>
        <w:t>“</w:t>
      </w:r>
      <w:r w:rsidRPr="00AA3CA2" w:rsidR="77635B7C">
        <w:rPr>
          <w:rStyle w:val="normaltextrun"/>
          <w:rFonts w:eastAsiaTheme="majorEastAsia"/>
        </w:rPr>
        <w:t xml:space="preserve"> arvuga </w:t>
      </w:r>
      <w:r w:rsidRPr="00AA3CA2" w:rsidR="005E5BC4">
        <w:rPr>
          <w:rStyle w:val="normaltextrun"/>
          <w:rFonts w:eastAsiaTheme="majorEastAsia"/>
        </w:rPr>
        <w:t>„</w:t>
      </w:r>
      <w:r w:rsidRPr="00AA3CA2" w:rsidR="77635B7C">
        <w:rPr>
          <w:rStyle w:val="normaltextrun"/>
          <w:rFonts w:eastAsiaTheme="majorEastAsia"/>
        </w:rPr>
        <w:t>50</w:t>
      </w:r>
      <w:r w:rsidRPr="00AA3CA2" w:rsidR="6ACD4132">
        <w:rPr>
          <w:rStyle w:val="normaltextrun"/>
          <w:rFonts w:eastAsiaTheme="majorEastAsia"/>
        </w:rPr>
        <w:t> </w:t>
      </w:r>
      <w:r w:rsidRPr="00AA3CA2" w:rsidR="77635B7C">
        <w:rPr>
          <w:rStyle w:val="normaltextrun"/>
          <w:rFonts w:eastAsiaTheme="majorEastAsia"/>
        </w:rPr>
        <w:t>000</w:t>
      </w:r>
      <w:r w:rsidRPr="00AA3CA2" w:rsidR="6ACD4132">
        <w:rPr>
          <w:rStyle w:val="normaltextrun"/>
          <w:rFonts w:eastAsiaTheme="majorEastAsia"/>
        </w:rPr>
        <w:t>“</w:t>
      </w:r>
      <w:r w:rsidRPr="00AA3CA2" w:rsidR="6B9C6E72">
        <w:rPr>
          <w:rStyle w:val="normaltextrun"/>
          <w:rFonts w:eastAsiaTheme="majorEastAsia"/>
        </w:rPr>
        <w:t>;</w:t>
      </w:r>
    </w:p>
    <w:p w:rsidRPr="00AA3CA2" w:rsidR="00494793" w:rsidP="00621FBC" w:rsidRDefault="00494793" w14:paraId="5F7C1FB3" w14:textId="3CA5FDA6">
      <w:pPr>
        <w:shd w:val="clear" w:color="auto" w:fill="FFFFFF" w:themeFill="background1"/>
        <w:spacing w:after="0" w:line="240" w:lineRule="auto"/>
        <w:jc w:val="both"/>
        <w:outlineLvl w:val="2"/>
        <w:rPr>
          <w:rStyle w:val="normaltextrun"/>
          <w:rFonts w:ascii="Times New Roman" w:hAnsi="Times New Roman" w:cs="Times New Roman"/>
          <w:sz w:val="24"/>
          <w:szCs w:val="24"/>
        </w:rPr>
      </w:pPr>
    </w:p>
    <w:p w:rsidRPr="00AA3CA2" w:rsidR="004B1AC9" w:rsidP="00621FBC" w:rsidRDefault="00F13536" w14:paraId="421DEE72" w14:textId="68C8D1F3">
      <w:pPr>
        <w:shd w:val="clear" w:color="auto" w:fill="FFFFFF" w:themeFill="background1"/>
        <w:spacing w:after="0" w:line="240" w:lineRule="auto"/>
        <w:jc w:val="both"/>
        <w:outlineLvl w:val="2"/>
        <w:rPr>
          <w:rFonts w:ascii="Times New Roman" w:hAnsi="Times New Roman" w:eastAsia="Times New Roman" w:cs="Times New Roman"/>
          <w:kern w:val="0"/>
          <w:sz w:val="24"/>
          <w:szCs w:val="24"/>
          <w:lang w:eastAsia="et-EE"/>
          <w14:ligatures w14:val="none"/>
        </w:rPr>
      </w:pPr>
      <w:r>
        <w:rPr>
          <w:rFonts w:ascii="Times New Roman" w:hAnsi="Times New Roman" w:eastAsia="Times New Roman" w:cs="Times New Roman"/>
          <w:b/>
          <w:bCs/>
          <w:kern w:val="0"/>
          <w:sz w:val="24"/>
          <w:szCs w:val="24"/>
          <w:lang w:eastAsia="et-EE"/>
          <w14:ligatures w14:val="none"/>
        </w:rPr>
        <w:t>5</w:t>
      </w:r>
      <w:r w:rsidR="004715D9">
        <w:rPr>
          <w:rFonts w:ascii="Times New Roman" w:hAnsi="Times New Roman" w:eastAsia="Times New Roman" w:cs="Times New Roman"/>
          <w:b/>
          <w:bCs/>
          <w:kern w:val="0"/>
          <w:sz w:val="24"/>
          <w:szCs w:val="24"/>
          <w:lang w:eastAsia="et-EE"/>
          <w14:ligatures w14:val="none"/>
        </w:rPr>
        <w:t>9</w:t>
      </w:r>
      <w:r w:rsidRPr="00AA3CA2" w:rsidR="004B1AC9">
        <w:rPr>
          <w:rFonts w:ascii="Times New Roman" w:hAnsi="Times New Roman" w:eastAsia="Times New Roman" w:cs="Times New Roman"/>
          <w:b/>
          <w:bCs/>
          <w:kern w:val="0"/>
          <w:sz w:val="24"/>
          <w:szCs w:val="24"/>
          <w:lang w:eastAsia="et-EE"/>
          <w14:ligatures w14:val="none"/>
        </w:rPr>
        <w:t>)</w:t>
      </w:r>
      <w:r w:rsidRPr="00AA3CA2" w:rsidR="00A05865">
        <w:rPr>
          <w:rFonts w:ascii="Times New Roman" w:hAnsi="Times New Roman" w:eastAsia="Times New Roman" w:cs="Times New Roman"/>
          <w:kern w:val="0"/>
          <w:sz w:val="24"/>
          <w:szCs w:val="24"/>
          <w:lang w:eastAsia="et-EE"/>
          <w14:ligatures w14:val="none"/>
        </w:rPr>
        <w:t xml:space="preserve"> paragrahvi 80 täiendatakse lõikega 10 </w:t>
      </w:r>
      <w:r w:rsidRPr="00AA3CA2" w:rsidR="0071414A">
        <w:rPr>
          <w:rFonts w:ascii="Times New Roman" w:hAnsi="Times New Roman" w:eastAsia="Times New Roman" w:cs="Times New Roman"/>
          <w:kern w:val="0"/>
          <w:sz w:val="24"/>
          <w:szCs w:val="24"/>
          <w:lang w:eastAsia="et-EE"/>
          <w14:ligatures w14:val="none"/>
        </w:rPr>
        <w:t>järgmises sõnastuses</w:t>
      </w:r>
      <w:r w:rsidRPr="00AA3CA2" w:rsidR="003F7218">
        <w:rPr>
          <w:rFonts w:ascii="Times New Roman" w:hAnsi="Times New Roman" w:eastAsia="Times New Roman" w:cs="Times New Roman"/>
          <w:kern w:val="0"/>
          <w:sz w:val="24"/>
          <w:szCs w:val="24"/>
          <w:lang w:eastAsia="et-EE"/>
          <w14:ligatures w14:val="none"/>
        </w:rPr>
        <w:t>:</w:t>
      </w:r>
    </w:p>
    <w:p w:rsidRPr="00AA3CA2" w:rsidR="0023328B" w:rsidP="63DDAEE2" w:rsidRDefault="00306A77" w14:paraId="0BD9D90A" w14:textId="3A73A6C2">
      <w:pPr>
        <w:pStyle w:val="paragraph"/>
        <w:spacing w:before="0" w:beforeAutospacing="off" w:after="0" w:afterAutospacing="off"/>
        <w:jc w:val="both"/>
        <w:textAlignment w:val="baseline"/>
        <w:rPr>
          <w:rStyle w:val="normaltextrun"/>
          <w:rFonts w:ascii="Aptos" w:hAnsi="Aptos" w:eastAsia="游ゴシック Light" w:cs="Arial" w:asciiTheme="minorAscii" w:hAnsiTheme="minorAscii" w:eastAsiaTheme="majorEastAsia" w:cstheme="minorBidi"/>
          <w:kern w:val="2"/>
          <w:sz w:val="22"/>
          <w:szCs w:val="22"/>
          <w:lang w:eastAsia="en-US"/>
          <w14:ligatures w14:val="standardContextual"/>
        </w:rPr>
      </w:pPr>
      <w:r w:rsidRPr="63DDAEE2" w:rsidR="00306A77">
        <w:rPr>
          <w:rStyle w:val="normaltextrun"/>
          <w:rFonts w:eastAsia="游ゴシック Light" w:eastAsiaTheme="majorEastAsia"/>
        </w:rPr>
        <w:t xml:space="preserve">„(10) </w:t>
      </w:r>
      <w:r w:rsidRPr="63DDAEE2" w:rsidR="003F7218">
        <w:rPr>
          <w:rStyle w:val="normaltextrun"/>
          <w:rFonts w:eastAsia="游ゴシック Light" w:eastAsiaTheme="majorEastAsia"/>
        </w:rPr>
        <w:t xml:space="preserve">Enne 2026. aasta 1. juulit rajatud istandiku võib </w:t>
      </w:r>
      <w:r w:rsidRPr="63DDAEE2" w:rsidR="00306A77">
        <w:rPr>
          <w:rStyle w:val="normaltextrun"/>
          <w:rFonts w:eastAsia="游ゴシック Light" w:eastAsiaTheme="majorEastAsia"/>
        </w:rPr>
        <w:t xml:space="preserve">metsaregistrisse kanda, kui istandik paikneb maa-alal, mis vastab kuni </w:t>
      </w:r>
      <w:commentRangeStart w:id="1648516162"/>
      <w:r w:rsidRPr="63DDAEE2" w:rsidR="00306A77">
        <w:rPr>
          <w:rStyle w:val="normaltextrun"/>
          <w:rFonts w:eastAsia="游ゴシック Light" w:eastAsiaTheme="majorEastAsia"/>
        </w:rPr>
        <w:t>käesoleva redaktsiooni</w:t>
      </w:r>
      <w:commentRangeEnd w:id="1648516162"/>
      <w:r>
        <w:rPr>
          <w:rStyle w:val="CommentReference"/>
        </w:rPr>
        <w:commentReference w:id="1648516162"/>
      </w:r>
      <w:r w:rsidRPr="63DDAEE2" w:rsidR="00306A77">
        <w:rPr>
          <w:rStyle w:val="normaltextrun"/>
          <w:rFonts w:eastAsia="游ゴシック Light" w:eastAsiaTheme="majorEastAsia"/>
        </w:rPr>
        <w:t xml:space="preserve"> jõustumiseni metsaseaduses istandiku kohta kehtinud nõuetele, seal kasvavate puude keskmine vanus ei ületa kümmet aastat ning maa ei ole maakatastrisse kantud metsamaana</w:t>
      </w:r>
      <w:r w:rsidRPr="63DDAEE2" w:rsidR="00ED6E99">
        <w:rPr>
          <w:rStyle w:val="normaltextrun"/>
          <w:rFonts w:eastAsia="游ゴシック Light" w:eastAsiaTheme="majorEastAsia"/>
        </w:rPr>
        <w:t xml:space="preserve"> ning istandiku rajamiseks ei ole kasutatud metsastamise toetust</w:t>
      </w:r>
      <w:r w:rsidRPr="63DDAEE2" w:rsidR="00306A77">
        <w:rPr>
          <w:rStyle w:val="normaltextrun"/>
          <w:rFonts w:eastAsia="游ゴシック Light" w:eastAsiaTheme="majorEastAsia"/>
        </w:rPr>
        <w:t>.</w:t>
      </w:r>
      <w:r w:rsidRPr="63DDAEE2" w:rsidR="00C12380">
        <w:rPr>
          <w:rStyle w:val="normaltextrun"/>
          <w:rFonts w:eastAsia="游ゴシック Light" w:eastAsiaTheme="majorEastAsia"/>
        </w:rPr>
        <w:t>“</w:t>
      </w:r>
    </w:p>
    <w:p w:rsidR="00781BDD" w:rsidP="63DDAEE2" w:rsidRDefault="00781BDD" w14:paraId="209EBCCF" w14:textId="77777777">
      <w:pPr>
        <w:pStyle w:val="paragraph"/>
        <w:spacing w:before="0" w:beforeAutospacing="off" w:after="0" w:afterAutospacing="off"/>
        <w:jc w:val="both"/>
        <w:textAlignment w:val="baseline"/>
        <w:rPr>
          <w:rStyle w:val="normaltextrun"/>
          <w:rFonts w:eastAsia="游ゴシック Light" w:eastAsiaTheme="majorEastAsia"/>
          <w:b w:val="1"/>
          <w:bCs w:val="1"/>
        </w:rPr>
      </w:pPr>
      <w:commentRangeStart w:id="1810536102"/>
    </w:p>
    <w:p w:rsidRPr="005879F5" w:rsidR="0023328B" w:rsidP="63DDAEE2" w:rsidRDefault="004715D9" w14:paraId="2B632CC9" w14:textId="6F117A9C">
      <w:pPr>
        <w:pStyle w:val="paragraph"/>
        <w:spacing w:before="0" w:beforeAutospacing="off" w:after="0" w:afterAutospacing="off"/>
        <w:jc w:val="both"/>
        <w:textAlignment w:val="baseline"/>
        <w:rPr>
          <w:rStyle w:val="normaltextrun"/>
          <w:rFonts w:eastAsia="游ゴシック Light" w:eastAsiaTheme="majorEastAsia"/>
        </w:rPr>
      </w:pPr>
      <w:r w:rsidRPr="63DDAEE2" w:rsidR="004715D9">
        <w:rPr>
          <w:rStyle w:val="normaltextrun"/>
          <w:rFonts w:eastAsia="游ゴシック Light" w:eastAsiaTheme="majorEastAsia"/>
          <w:b w:val="1"/>
          <w:bCs w:val="1"/>
        </w:rPr>
        <w:t>60</w:t>
      </w:r>
      <w:r w:rsidRPr="63DDAEE2" w:rsidR="00781BDD">
        <w:rPr>
          <w:rStyle w:val="normaltextrun"/>
          <w:rFonts w:eastAsia="游ゴシック Light" w:eastAsiaTheme="majorEastAsia"/>
          <w:b w:val="1"/>
          <w:bCs w:val="1"/>
        </w:rPr>
        <w:t>)</w:t>
      </w:r>
      <w:r w:rsidRPr="63DDAEE2" w:rsidR="00781BDD">
        <w:rPr>
          <w:rStyle w:val="normaltextrun"/>
          <w:rFonts w:eastAsia="游ゴシック Light" w:eastAsiaTheme="majorEastAsia"/>
        </w:rPr>
        <w:t xml:space="preserve"> </w:t>
      </w:r>
      <w:r w:rsidRPr="63DDAEE2" w:rsidR="005B16AE">
        <w:rPr>
          <w:rStyle w:val="normaltextrun"/>
          <w:rFonts w:eastAsia="游ゴシック Light" w:eastAsiaTheme="majorEastAsia"/>
        </w:rPr>
        <w:t>seaduse 7. peatükki täiendatakse §-ga</w:t>
      </w:r>
      <w:commentRangeStart w:id="184191244"/>
      <w:r w:rsidRPr="63DDAEE2" w:rsidR="005B16AE">
        <w:rPr>
          <w:rStyle w:val="normaltextrun"/>
          <w:rFonts w:eastAsia="游ゴシック Light" w:eastAsiaTheme="majorEastAsia"/>
        </w:rPr>
        <w:t xml:space="preserve"> 80¹</w:t>
      </w:r>
      <w:commentRangeEnd w:id="184191244"/>
      <w:r>
        <w:rPr>
          <w:rStyle w:val="CommentReference"/>
        </w:rPr>
        <w:commentReference w:id="184191244"/>
      </w:r>
      <w:r w:rsidRPr="63DDAEE2" w:rsidR="005B16AE">
        <w:rPr>
          <w:rStyle w:val="normaltextrun"/>
          <w:rFonts w:eastAsia="游ゴシック Light" w:eastAsiaTheme="majorEastAsia"/>
        </w:rPr>
        <w:t xml:space="preserve"> järgmises sõnastuses:</w:t>
      </w:r>
      <w:commentRangeEnd w:id="1810536102"/>
      <w:r>
        <w:rPr>
          <w:rStyle w:val="CommentReference"/>
        </w:rPr>
        <w:commentReference w:id="1810536102"/>
      </w:r>
    </w:p>
    <w:p w:rsidRPr="005879F5" w:rsidR="005879F5" w:rsidP="63DDAEE2" w:rsidRDefault="005879F5" w14:paraId="4C3658F4" w14:textId="40E16C06">
      <w:pPr>
        <w:pStyle w:val="paragraph"/>
        <w:spacing w:before="0" w:beforeAutospacing="off" w:after="0" w:afterAutospacing="off"/>
        <w:jc w:val="both"/>
        <w:textAlignment w:val="baseline"/>
        <w:rPr>
          <w:rStyle w:val="normaltextrun"/>
          <w:rFonts w:eastAsia="游ゴシック Light" w:eastAsiaTheme="majorEastAsia"/>
          <w:b w:val="1"/>
          <w:bCs w:val="1"/>
        </w:rPr>
      </w:pPr>
      <w:r w:rsidRPr="63DDAEE2" w:rsidR="005879F5">
        <w:rPr>
          <w:rStyle w:val="normaltextrun"/>
          <w:rFonts w:eastAsia="游ゴシック Light" w:eastAsiaTheme="majorEastAsia"/>
          <w:b w:val="1"/>
          <w:bCs w:val="1"/>
        </w:rPr>
        <w:t>„</w:t>
      </w:r>
      <w:commentRangeStart w:id="1031808351"/>
      <w:r w:rsidRPr="63DDAEE2" w:rsidR="005879F5">
        <w:rPr>
          <w:rStyle w:val="normaltextrun"/>
          <w:rFonts w:eastAsia="游ゴシック Light" w:eastAsiaTheme="majorEastAsia"/>
          <w:b w:val="1"/>
          <w:bCs w:val="1"/>
        </w:rPr>
        <w:t xml:space="preserve">80</w:t>
      </w:r>
      <w:commentRangeEnd w:id="1031808351"/>
      <w:r>
        <w:rPr>
          <w:rStyle w:val="CommentReference"/>
        </w:rPr>
        <w:commentReference w:id="1031808351"/>
      </w:r>
      <w:r w:rsidRPr="63DDAEE2" w:rsidR="005879F5">
        <w:rPr>
          <w:rStyle w:val="normaltextrun"/>
          <w:rFonts w:eastAsia="游ゴシック Light" w:eastAsiaTheme="majorEastAsia"/>
          <w:b w:val="1"/>
          <w:bCs w:val="1"/>
        </w:rPr>
        <w:t xml:space="preserve">¹. </w:t>
      </w:r>
      <w:r w:rsidRPr="0094137D" w:rsidR="0094137D">
        <w:rPr>
          <w:rFonts w:eastAsia="Calibri"/>
          <w:b w:val="1"/>
          <w:bCs w:val="1"/>
          <w:kern w:val="2"/>
          <w:lang w:eastAsia="en-US"/>
          <w14:ligatures w14:val="standardContextual"/>
        </w:rPr>
        <w:t xml:space="preserve">Majandusmetsade osakaalu </w:t>
      </w:r>
      <w:r w:rsidRPr="0094137D" w:rsidR="0094137D">
        <w:rPr>
          <w:rFonts w:eastAsia="Calibri"/>
          <w:b w:val="1"/>
          <w:bCs w:val="1"/>
          <w:kern w:val="2"/>
          <w:lang w:eastAsia="en-US"/>
          <w14:ligatures w14:val="standardContextual"/>
        </w:rPr>
        <w:t>järelhindamine</w:t>
      </w:r>
    </w:p>
    <w:p w:rsidR="005F7B5F" w:rsidP="007A5CF0" w:rsidRDefault="005F7B5F" w14:paraId="6F8245C5" w14:textId="77777777">
      <w:pPr>
        <w:spacing w:after="0" w:line="240" w:lineRule="auto"/>
        <w:jc w:val="both"/>
        <w:rPr>
          <w:ins w:author="Aili Sandre - JUSTDIGI" w:date="2026-01-26T16:20:00Z" w16du:dateUtc="2026-01-26T14:20:00Z" w:id="77"/>
          <w:rFonts w:ascii="Times New Roman" w:hAnsi="Times New Roman" w:eastAsia="Calibri" w:cs="Times New Roman"/>
          <w:sz w:val="24"/>
          <w:szCs w:val="24"/>
        </w:rPr>
      </w:pPr>
    </w:p>
    <w:p w:rsidRPr="00D56D87" w:rsidR="00D56D87" w:rsidP="007A5CF0" w:rsidRDefault="00D56D87" w14:paraId="0A10D23B" w14:textId="30843C9B">
      <w:pPr>
        <w:spacing w:after="0" w:line="240" w:lineRule="auto"/>
        <w:jc w:val="both"/>
        <w:rPr>
          <w:rFonts w:ascii="Times New Roman" w:hAnsi="Times New Roman" w:eastAsia="Calibri" w:cs="Times New Roman"/>
          <w:sz w:val="24"/>
          <w:szCs w:val="24"/>
        </w:rPr>
      </w:pPr>
      <w:r w:rsidRPr="00D56D87">
        <w:rPr>
          <w:rFonts w:ascii="Times New Roman" w:hAnsi="Times New Roman" w:eastAsia="Calibri" w:cs="Times New Roman"/>
          <w:sz w:val="24"/>
          <w:szCs w:val="24"/>
        </w:rPr>
        <w:t xml:space="preserve">Kliimaministeerium analüüsib hiljemalt 2031. aasta 1. jaanuariks majandusmetsade osakaalu eesmärgi saavutamist ja rakendamisega kaasnenud mõju. Kui majandusmetsade osakaal metsamaast on käesoleva seaduse § 2 lõikes 3 sätestatud osakaalust rohkem kui ühe protsendi võrra väiksem või suurem, esitab Kliimaministeerium ettepanekud </w:t>
      </w:r>
      <w:commentRangeStart w:id="78"/>
      <w:r w:rsidRPr="00B72FF6">
        <w:rPr>
          <w:rFonts w:ascii="Times New Roman" w:hAnsi="Times New Roman" w:eastAsia="Calibri" w:cs="Times New Roman"/>
          <w:sz w:val="24"/>
          <w:szCs w:val="24"/>
          <w:highlight w:val="yellow"/>
          <w:rPrChange w:author="Aili Sandre - JUSTDIGI" w:date="2026-01-26T16:21:00Z" w16du:dateUtc="2026-01-26T14:21:00Z" w:id="79">
            <w:rPr>
              <w:rFonts w:ascii="Times New Roman" w:hAnsi="Times New Roman" w:eastAsia="Calibri" w:cs="Times New Roman"/>
              <w:sz w:val="24"/>
              <w:szCs w:val="24"/>
            </w:rPr>
          </w:rPrChange>
        </w:rPr>
        <w:t>regulatsiooni</w:t>
      </w:r>
      <w:commentRangeEnd w:id="78"/>
      <w:r w:rsidR="00B72FF6">
        <w:rPr>
          <w:rStyle w:val="Kommentaariviide"/>
        </w:rPr>
        <w:commentReference w:id="78"/>
      </w:r>
      <w:r w:rsidRPr="00D56D87">
        <w:rPr>
          <w:rFonts w:ascii="Times New Roman" w:hAnsi="Times New Roman" w:eastAsia="Calibri" w:cs="Times New Roman"/>
          <w:sz w:val="24"/>
          <w:szCs w:val="24"/>
        </w:rPr>
        <w:t xml:space="preserve"> muutmiseks.</w:t>
      </w:r>
      <w:ins w:author="Aili Sandre - JUSTDIGI" w:date="2026-01-26T16:22:00Z" w16du:dateUtc="2026-01-26T14:22:00Z" w:id="80">
        <w:r w:rsidR="00773327">
          <w:rPr>
            <w:rFonts w:ascii="Times New Roman" w:hAnsi="Times New Roman" w:eastAsia="Calibri" w:cs="Times New Roman"/>
            <w:sz w:val="24"/>
            <w:szCs w:val="24"/>
          </w:rPr>
          <w:t>“.</w:t>
        </w:r>
      </w:ins>
    </w:p>
    <w:p w:rsidR="00781BDD" w:rsidP="007A5CF0" w:rsidRDefault="00781BDD" w14:paraId="3C41CD19" w14:textId="77777777">
      <w:pPr>
        <w:pStyle w:val="paragraph"/>
        <w:spacing w:before="0" w:beforeAutospacing="0" w:after="0" w:afterAutospacing="0"/>
        <w:jc w:val="both"/>
        <w:textAlignment w:val="baseline"/>
        <w:rPr>
          <w:rStyle w:val="normaltextrun"/>
          <w:rFonts w:eastAsiaTheme="majorEastAsia"/>
          <w:b/>
          <w:bCs/>
        </w:rPr>
      </w:pPr>
    </w:p>
    <w:p w:rsidRPr="00AA3CA2" w:rsidR="005C7136" w:rsidP="007A5CF0" w:rsidRDefault="005C7136" w14:paraId="186BDFD6" w14:textId="4E282A3F">
      <w:pPr>
        <w:pStyle w:val="paragraph"/>
        <w:spacing w:before="0" w:beforeAutospacing="0" w:after="0" w:afterAutospacing="0"/>
        <w:jc w:val="both"/>
        <w:textAlignment w:val="baseline"/>
        <w:rPr>
          <w:rStyle w:val="normaltextrun"/>
          <w:rFonts w:eastAsiaTheme="majorEastAsia"/>
          <w:b/>
          <w:bCs/>
        </w:rPr>
      </w:pPr>
      <w:r w:rsidRPr="00AA3CA2">
        <w:rPr>
          <w:rStyle w:val="normaltextrun"/>
          <w:rFonts w:eastAsiaTheme="majorEastAsia"/>
          <w:b/>
          <w:bCs/>
        </w:rPr>
        <w:t>§ 2. Keskkonnatasude seaduse muutmine</w:t>
      </w:r>
    </w:p>
    <w:p w:rsidRPr="00AA3CA2" w:rsidR="005C7136" w:rsidP="0058723E" w:rsidRDefault="005C7136" w14:paraId="7D76C465" w14:textId="77777777">
      <w:pPr>
        <w:shd w:val="clear" w:color="auto" w:fill="FFFFFF" w:themeFill="background1"/>
        <w:spacing w:after="0" w:line="240" w:lineRule="auto"/>
        <w:jc w:val="both"/>
        <w:outlineLvl w:val="2"/>
        <w:rPr>
          <w:rFonts w:ascii="Times New Roman" w:hAnsi="Times New Roman" w:eastAsia="Times New Roman" w:cs="Times New Roman"/>
          <w:b/>
          <w:bCs/>
          <w:kern w:val="0"/>
          <w:sz w:val="24"/>
          <w:szCs w:val="24"/>
          <w:bdr w:val="none" w:color="auto" w:sz="0" w:space="0" w:frame="1"/>
          <w:lang w:eastAsia="et-EE"/>
          <w14:ligatures w14:val="none"/>
        </w:rPr>
      </w:pPr>
    </w:p>
    <w:p w:rsidRPr="00AA3CA2" w:rsidR="005C7136" w:rsidP="0058723E" w:rsidRDefault="005C7136" w14:paraId="5059449C" w14:textId="49E0D886">
      <w:pPr>
        <w:shd w:val="clear" w:color="auto" w:fill="FFFFFF" w:themeFill="background1"/>
        <w:spacing w:after="0" w:line="240" w:lineRule="auto"/>
        <w:jc w:val="both"/>
        <w:outlineLvl w:val="2"/>
        <w:rPr>
          <w:rStyle w:val="normaltextrun"/>
          <w:rFonts w:ascii="Times New Roman" w:hAnsi="Times New Roman" w:cs="Times New Roman"/>
          <w:b/>
          <w:bCs/>
          <w:sz w:val="24"/>
          <w:szCs w:val="24"/>
        </w:rPr>
      </w:pPr>
      <w:r w:rsidRPr="00AA3CA2">
        <w:rPr>
          <w:rFonts w:ascii="Times New Roman" w:hAnsi="Times New Roman" w:eastAsia="Times New Roman" w:cs="Times New Roman"/>
          <w:kern w:val="0"/>
          <w:sz w:val="24"/>
          <w:szCs w:val="24"/>
          <w:bdr w:val="none" w:color="auto" w:sz="0" w:space="0" w:frame="1"/>
          <w:lang w:eastAsia="et-EE"/>
          <w14:ligatures w14:val="none"/>
        </w:rPr>
        <w:t>Keskkonnatasude seaduse § 8</w:t>
      </w:r>
      <w:r w:rsidRPr="00AA3CA2">
        <w:rPr>
          <w:rFonts w:ascii="Times New Roman" w:hAnsi="Times New Roman" w:eastAsia="Times New Roman" w:cs="Times New Roman"/>
          <w:kern w:val="0"/>
          <w:sz w:val="24"/>
          <w:szCs w:val="24"/>
          <w:bdr w:val="none" w:color="auto" w:sz="0" w:space="0" w:frame="1"/>
          <w:vertAlign w:val="superscript"/>
          <w:lang w:eastAsia="et-EE"/>
          <w14:ligatures w14:val="none"/>
        </w:rPr>
        <w:t>1</w:t>
      </w:r>
      <w:r w:rsidRPr="00AA3CA2">
        <w:rPr>
          <w:rFonts w:ascii="Times New Roman" w:hAnsi="Times New Roman" w:eastAsia="Times New Roman" w:cs="Times New Roman"/>
          <w:kern w:val="0"/>
          <w:sz w:val="24"/>
          <w:szCs w:val="24"/>
          <w:bdr w:val="none" w:color="auto" w:sz="0" w:space="0" w:frame="1"/>
          <w:lang w:eastAsia="et-EE"/>
          <w14:ligatures w14:val="none"/>
        </w:rPr>
        <w:t xml:space="preserve"> lõike 5 punkt</w:t>
      </w:r>
      <w:bookmarkStart w:name="para8b1lg5" w:id="81"/>
      <w:r w:rsidRPr="00AA3CA2" w:rsidR="006D70DB">
        <w:rPr>
          <w:rFonts w:ascii="Times New Roman" w:hAnsi="Times New Roman" w:eastAsia="Times New Roman" w:cs="Times New Roman"/>
          <w:kern w:val="0"/>
          <w:sz w:val="24"/>
          <w:szCs w:val="24"/>
          <w:bdr w:val="none" w:color="auto" w:sz="0" w:space="0" w:frame="1"/>
          <w:lang w:eastAsia="et-EE"/>
          <w14:ligatures w14:val="none"/>
        </w:rPr>
        <w:t>id</w:t>
      </w:r>
      <w:r w:rsidRPr="00AA3CA2">
        <w:rPr>
          <w:rFonts w:ascii="Times New Roman" w:hAnsi="Times New Roman" w:eastAsia="Times New Roman" w:cs="Times New Roman"/>
          <w:kern w:val="0"/>
          <w:sz w:val="24"/>
          <w:szCs w:val="24"/>
          <w:bdr w:val="none" w:color="auto" w:sz="0" w:space="0" w:frame="1"/>
          <w:lang w:eastAsia="et-EE"/>
          <w14:ligatures w14:val="none"/>
        </w:rPr>
        <w:t xml:space="preserve"> 1 </w:t>
      </w:r>
      <w:r w:rsidRPr="00AA3CA2" w:rsidR="006466F6">
        <w:rPr>
          <w:rFonts w:ascii="Times New Roman" w:hAnsi="Times New Roman" w:eastAsia="Times New Roman" w:cs="Times New Roman"/>
          <w:kern w:val="0"/>
          <w:sz w:val="24"/>
          <w:szCs w:val="24"/>
          <w:bdr w:val="none" w:color="auto" w:sz="0" w:space="0" w:frame="1"/>
          <w:lang w:eastAsia="et-EE"/>
          <w14:ligatures w14:val="none"/>
        </w:rPr>
        <w:t xml:space="preserve">ja </w:t>
      </w:r>
      <w:r w:rsidRPr="00AA3CA2" w:rsidR="006D70DB">
        <w:rPr>
          <w:rFonts w:ascii="Times New Roman" w:hAnsi="Times New Roman" w:eastAsia="Times New Roman" w:cs="Times New Roman"/>
          <w:kern w:val="0"/>
          <w:sz w:val="24"/>
          <w:szCs w:val="24"/>
          <w:bdr w:val="none" w:color="auto" w:sz="0" w:space="0" w:frame="1"/>
          <w:lang w:eastAsia="et-EE"/>
          <w14:ligatures w14:val="none"/>
        </w:rPr>
        <w:t xml:space="preserve">3 </w:t>
      </w:r>
      <w:r w:rsidRPr="00AA3CA2">
        <w:rPr>
          <w:rFonts w:ascii="Times New Roman" w:hAnsi="Times New Roman" w:eastAsia="Times New Roman" w:cs="Times New Roman"/>
          <w:kern w:val="0"/>
          <w:sz w:val="24"/>
          <w:szCs w:val="24"/>
          <w:bdr w:val="none" w:color="auto" w:sz="0" w:space="0" w:frame="1"/>
          <w:lang w:eastAsia="et-EE"/>
          <w14:ligatures w14:val="none"/>
        </w:rPr>
        <w:t>tunnistatakse kehtetuks.</w:t>
      </w:r>
      <w:bookmarkEnd w:id="81"/>
    </w:p>
    <w:p w:rsidR="6DC5E209" w:rsidP="6DC5E209" w:rsidRDefault="6DC5E209" w14:paraId="7B7915DE" w14:textId="0FDB109E">
      <w:pPr>
        <w:shd w:val="clear" w:color="auto" w:fill="FFFFFF" w:themeFill="background1"/>
        <w:spacing w:after="0" w:line="240" w:lineRule="auto"/>
        <w:jc w:val="both"/>
        <w:outlineLvl w:val="2"/>
        <w:rPr>
          <w:rFonts w:ascii="Times New Roman" w:hAnsi="Times New Roman" w:eastAsia="Times New Roman" w:cs="Times New Roman"/>
          <w:sz w:val="24"/>
          <w:szCs w:val="24"/>
          <w:lang w:eastAsia="et-EE"/>
        </w:rPr>
      </w:pPr>
    </w:p>
    <w:p w:rsidRPr="00336D0F" w:rsidR="3691F3F3" w:rsidP="3691F3F3" w:rsidRDefault="006E0A65" w14:paraId="4D53C119" w14:textId="77B1E3FC">
      <w:pPr>
        <w:shd w:val="clear" w:color="auto" w:fill="FFFFFF" w:themeFill="background1"/>
        <w:spacing w:after="0" w:line="240" w:lineRule="auto"/>
        <w:jc w:val="both"/>
        <w:outlineLvl w:val="2"/>
        <w:rPr>
          <w:rFonts w:ascii="Times New Roman" w:hAnsi="Times New Roman" w:eastAsia="Times New Roman" w:cs="Times New Roman"/>
          <w:b/>
          <w:bCs/>
          <w:sz w:val="24"/>
          <w:szCs w:val="24"/>
          <w:lang w:eastAsia="et-EE"/>
        </w:rPr>
      </w:pPr>
      <w:r w:rsidRPr="00336D0F">
        <w:rPr>
          <w:rFonts w:ascii="Times New Roman" w:hAnsi="Times New Roman" w:eastAsia="Times New Roman" w:cs="Times New Roman"/>
          <w:b/>
          <w:bCs/>
          <w:sz w:val="24"/>
          <w:szCs w:val="24"/>
          <w:lang w:eastAsia="et-EE"/>
        </w:rPr>
        <w:t xml:space="preserve">§ </w:t>
      </w:r>
      <w:r w:rsidR="00D00243">
        <w:rPr>
          <w:rFonts w:ascii="Times New Roman" w:hAnsi="Times New Roman" w:eastAsia="Times New Roman" w:cs="Times New Roman"/>
          <w:b/>
          <w:bCs/>
          <w:sz w:val="24"/>
          <w:szCs w:val="24"/>
          <w:lang w:eastAsia="et-EE"/>
        </w:rPr>
        <w:t>3</w:t>
      </w:r>
      <w:r w:rsidRPr="00336D0F">
        <w:rPr>
          <w:rFonts w:ascii="Times New Roman" w:hAnsi="Times New Roman" w:eastAsia="Times New Roman" w:cs="Times New Roman"/>
          <w:b/>
          <w:bCs/>
          <w:sz w:val="24"/>
          <w:szCs w:val="24"/>
          <w:lang w:eastAsia="et-EE"/>
        </w:rPr>
        <w:t>.</w:t>
      </w:r>
      <w:r>
        <w:rPr>
          <w:rFonts w:ascii="Times New Roman" w:hAnsi="Times New Roman" w:eastAsia="Times New Roman" w:cs="Times New Roman"/>
          <w:b/>
          <w:bCs/>
          <w:sz w:val="24"/>
          <w:szCs w:val="24"/>
          <w:lang w:eastAsia="et-EE"/>
        </w:rPr>
        <w:t xml:space="preserve"> Tulumaksuse</w:t>
      </w:r>
      <w:r w:rsidR="009B53D3">
        <w:rPr>
          <w:rFonts w:ascii="Times New Roman" w:hAnsi="Times New Roman" w:eastAsia="Times New Roman" w:cs="Times New Roman"/>
          <w:b/>
          <w:bCs/>
          <w:sz w:val="24"/>
          <w:szCs w:val="24"/>
          <w:lang w:eastAsia="et-EE"/>
        </w:rPr>
        <w:t>a</w:t>
      </w:r>
      <w:r>
        <w:rPr>
          <w:rFonts w:ascii="Times New Roman" w:hAnsi="Times New Roman" w:eastAsia="Times New Roman" w:cs="Times New Roman"/>
          <w:b/>
          <w:bCs/>
          <w:sz w:val="24"/>
          <w:szCs w:val="24"/>
          <w:lang w:eastAsia="et-EE"/>
        </w:rPr>
        <w:t>duse</w:t>
      </w:r>
      <w:r w:rsidR="002532C9">
        <w:rPr>
          <w:rFonts w:ascii="Times New Roman" w:hAnsi="Times New Roman" w:eastAsia="Times New Roman" w:cs="Times New Roman"/>
          <w:b/>
          <w:bCs/>
          <w:sz w:val="24"/>
          <w:szCs w:val="24"/>
          <w:lang w:eastAsia="et-EE"/>
        </w:rPr>
        <w:t xml:space="preserve"> muutmine</w:t>
      </w:r>
    </w:p>
    <w:p w:rsidR="00336D0F" w:rsidP="3691F3F3" w:rsidRDefault="00336D0F" w14:paraId="716A3AF7" w14:textId="77777777">
      <w:pPr>
        <w:pStyle w:val="paragraph"/>
        <w:spacing w:before="0" w:beforeAutospacing="0" w:after="0" w:afterAutospacing="0"/>
        <w:jc w:val="both"/>
        <w:textAlignment w:val="baseline"/>
        <w:rPr>
          <w:rStyle w:val="normaltextrun"/>
          <w:rFonts w:eastAsiaTheme="majorEastAsia"/>
        </w:rPr>
      </w:pPr>
    </w:p>
    <w:p w:rsidRPr="00AA3CA2" w:rsidR="005C7136" w:rsidP="3691F3F3" w:rsidRDefault="00336D0F" w14:paraId="5F2C0C0C" w14:textId="72BC6F49">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T</w:t>
      </w:r>
      <w:r w:rsidRPr="3691F3F3" w:rsidR="6D978979">
        <w:rPr>
          <w:rStyle w:val="normaltextrun"/>
          <w:rFonts w:eastAsiaTheme="majorEastAsia"/>
        </w:rPr>
        <w:t xml:space="preserve">ulumaksuseadust </w:t>
      </w:r>
      <w:r>
        <w:rPr>
          <w:rStyle w:val="normaltextrun"/>
          <w:rFonts w:eastAsiaTheme="majorEastAsia"/>
        </w:rPr>
        <w:t xml:space="preserve">täiendatakse </w:t>
      </w:r>
      <w:r w:rsidRPr="3691F3F3" w:rsidR="6D978979">
        <w:rPr>
          <w:rStyle w:val="normaltextrun"/>
          <w:rFonts w:eastAsiaTheme="majorEastAsia"/>
        </w:rPr>
        <w:t>§-ga 56⁶ järgmises sõnastuses:</w:t>
      </w:r>
    </w:p>
    <w:p w:rsidRPr="00336D0F" w:rsidR="005C7136" w:rsidP="63DDAEE2" w:rsidRDefault="6D978979" w14:paraId="0C65C902" w14:textId="1637DA3B">
      <w:pPr>
        <w:pStyle w:val="paragraph"/>
        <w:spacing w:before="0" w:beforeAutospacing="off" w:after="0" w:afterAutospacing="off"/>
        <w:jc w:val="both"/>
        <w:textAlignment w:val="baseline"/>
        <w:rPr>
          <w:rStyle w:val="normaltextrun"/>
          <w:rFonts w:eastAsia="游ゴシック Light" w:eastAsiaTheme="majorEastAsia"/>
          <w:b w:val="1"/>
          <w:bCs w:val="1"/>
        </w:rPr>
      </w:pPr>
      <w:r w:rsidRPr="63DDAEE2" w:rsidR="6D978979">
        <w:rPr>
          <w:rStyle w:val="normaltextrun"/>
          <w:rFonts w:eastAsia="游ゴシック Light" w:eastAsiaTheme="majorEastAsia"/>
          <w:b w:val="1"/>
          <w:bCs w:val="1"/>
        </w:rPr>
        <w:t xml:space="preserve">„§ 56⁶. </w:t>
      </w:r>
      <w:bookmarkStart w:name="_Hlk218618403" w:id="82"/>
      <w:r w:rsidRPr="63DDAEE2" w:rsidR="00FC1245">
        <w:rPr>
          <w:rStyle w:val="normaltextrun"/>
          <w:rFonts w:eastAsia="游ゴシック Light" w:eastAsiaTheme="majorEastAsia"/>
          <w:b w:val="1"/>
          <w:bCs w:val="1"/>
        </w:rPr>
        <w:t xml:space="preserve">Raieõiguse või metsamaterjali ostutehingu </w:t>
      </w:r>
      <w:commentRangeStart w:id="372725056"/>
      <w:commentRangeStart w:id="1170714708"/>
      <w:r w:rsidRPr="63DDAEE2" w:rsidR="00FC1245">
        <w:rPr>
          <w:rStyle w:val="normaltextrun"/>
          <w:rFonts w:eastAsia="游ゴシック Light" w:eastAsiaTheme="majorEastAsia"/>
          <w:b w:val="1"/>
          <w:bCs w:val="1"/>
        </w:rPr>
        <w:t>teatis</w:t>
      </w:r>
      <w:bookmarkEnd w:id="82"/>
      <w:commentRangeEnd w:id="372725056"/>
      <w:r>
        <w:rPr>
          <w:rStyle w:val="CommentReference"/>
        </w:rPr>
        <w:commentReference w:id="372725056"/>
      </w:r>
      <w:commentRangeEnd w:id="1170714708"/>
      <w:r>
        <w:rPr>
          <w:rStyle w:val="CommentReference"/>
        </w:rPr>
        <w:commentReference w:id="1170714708"/>
      </w:r>
    </w:p>
    <w:p w:rsidR="00336D0F" w:rsidP="00676393" w:rsidRDefault="00336D0F" w14:paraId="7F6D2D5D" w14:textId="77777777">
      <w:pPr>
        <w:pStyle w:val="paragraph"/>
        <w:spacing w:before="0" w:beforeAutospacing="0" w:after="0" w:afterAutospacing="0"/>
        <w:jc w:val="both"/>
        <w:textAlignment w:val="baseline"/>
        <w:rPr>
          <w:rStyle w:val="normaltextrun"/>
          <w:rFonts w:eastAsiaTheme="majorEastAsia"/>
        </w:rPr>
      </w:pPr>
    </w:p>
    <w:p w:rsidRPr="00AA3CA2" w:rsidR="005C7136" w:rsidP="63DDAEE2" w:rsidRDefault="6D978979" w14:paraId="0BAA007F" w14:textId="298AFDF1">
      <w:pPr>
        <w:pStyle w:val="paragraph"/>
        <w:spacing w:before="0" w:beforeAutospacing="off" w:after="0" w:afterAutospacing="off"/>
        <w:jc w:val="both"/>
        <w:textAlignment w:val="baseline"/>
        <w:rPr>
          <w:rFonts w:eastAsia="游ゴシック Light" w:eastAsiaTheme="majorEastAsia"/>
        </w:rPr>
      </w:pPr>
      <w:commentRangeStart w:id="79717393"/>
      <w:r w:rsidRPr="63DDAEE2" w:rsidR="6D978979">
        <w:rPr>
          <w:rStyle w:val="normaltextrun"/>
          <w:rFonts w:eastAsia="游ゴシック Light" w:eastAsiaTheme="majorEastAsia"/>
        </w:rPr>
        <w:t xml:space="preserve">Residendist juriidiline isik, Eestis püsivat tegevuskohta omav mitteresident ja füüsilisest isikust ettevõtja on kohustatud esitama Maksu- ja Tolliametile andmed maksustamisperioodil </w:t>
      </w:r>
      <w:bookmarkStart w:name="_Hlk218767910" w:id="83"/>
      <w:r w:rsidRPr="63DDAEE2" w:rsidR="6D978979">
        <w:rPr>
          <w:rStyle w:val="normaltextrun"/>
          <w:rFonts w:eastAsia="游ゴシック Light" w:eastAsiaTheme="majorEastAsia"/>
        </w:rPr>
        <w:t xml:space="preserve">füüsiliselt isikult ostetud raieõiguse või metsamaterjali </w:t>
      </w:r>
      <w:bookmarkEnd w:id="83"/>
      <w:r w:rsidRPr="63DDAEE2" w:rsidR="6D978979">
        <w:rPr>
          <w:rStyle w:val="normaltextrun"/>
          <w:rFonts w:eastAsia="游ゴシック Light" w:eastAsiaTheme="majorEastAsia"/>
        </w:rPr>
        <w:t>kohta järgneva aasta 1. veebruariks. Deklaratsiooni vormi ja täitmise korra kehtestab valdkonna eest vastutav minister määrusega.“</w:t>
      </w:r>
      <w:ins w:author="Aili Sandre - JUSTDIGI" w:date="2026-01-26T16:22:00Z" w:id="1343813938">
        <w:r w:rsidRPr="63DDAEE2" w:rsidR="00773327">
          <w:rPr>
            <w:rStyle w:val="normaltextrun"/>
            <w:rFonts w:eastAsia="游ゴシック Light" w:eastAsiaTheme="majorEastAsia"/>
          </w:rPr>
          <w:t>.</w:t>
        </w:r>
      </w:ins>
      <w:commentRangeEnd w:id="79717393"/>
      <w:r>
        <w:rPr>
          <w:rStyle w:val="CommentReference"/>
        </w:rPr>
        <w:commentReference w:id="79717393"/>
      </w:r>
    </w:p>
    <w:p w:rsidR="00336D0F" w:rsidP="0058723E" w:rsidRDefault="00336D0F" w14:paraId="235A9B92" w14:textId="77777777">
      <w:pPr>
        <w:pStyle w:val="paragraph"/>
        <w:spacing w:before="0" w:beforeAutospacing="0" w:after="0" w:afterAutospacing="0"/>
        <w:jc w:val="both"/>
        <w:textAlignment w:val="baseline"/>
        <w:rPr>
          <w:rStyle w:val="normaltextrun"/>
          <w:rFonts w:eastAsiaTheme="majorEastAsia"/>
          <w:b/>
          <w:bCs/>
        </w:rPr>
      </w:pPr>
    </w:p>
    <w:p w:rsidRPr="00AA3CA2" w:rsidR="005C7136" w:rsidP="0058723E" w:rsidRDefault="005C7136" w14:paraId="13E1CA3A" w14:textId="5069AC7B">
      <w:pPr>
        <w:pStyle w:val="paragraph"/>
        <w:spacing w:before="0" w:beforeAutospacing="0" w:after="0" w:afterAutospacing="0"/>
        <w:jc w:val="both"/>
        <w:textAlignment w:val="baseline"/>
        <w:rPr>
          <w:b/>
          <w:bCs/>
        </w:rPr>
      </w:pPr>
      <w:r w:rsidRPr="00AA3CA2">
        <w:rPr>
          <w:rStyle w:val="normaltextrun"/>
          <w:rFonts w:eastAsiaTheme="majorEastAsia"/>
          <w:b/>
          <w:bCs/>
        </w:rPr>
        <w:t xml:space="preserve">§ </w:t>
      </w:r>
      <w:r w:rsidR="00CF6714">
        <w:rPr>
          <w:rStyle w:val="normaltextrun"/>
          <w:rFonts w:eastAsiaTheme="majorEastAsia"/>
          <w:b/>
          <w:bCs/>
        </w:rPr>
        <w:t>4</w:t>
      </w:r>
      <w:r w:rsidRPr="00AA3CA2">
        <w:rPr>
          <w:rStyle w:val="normaltextrun"/>
          <w:rFonts w:eastAsiaTheme="majorEastAsia"/>
          <w:b/>
          <w:bCs/>
        </w:rPr>
        <w:t>. Seaduse jõustumine</w:t>
      </w:r>
    </w:p>
    <w:p w:rsidRPr="00AA3CA2" w:rsidR="005C7136" w:rsidP="0058723E" w:rsidRDefault="005C7136" w14:paraId="5817CE7D" w14:textId="77777777">
      <w:pPr>
        <w:pStyle w:val="paragraph"/>
        <w:spacing w:before="0" w:beforeAutospacing="0" w:after="0" w:afterAutospacing="0"/>
        <w:jc w:val="both"/>
        <w:textAlignment w:val="baseline"/>
        <w:rPr>
          <w:rStyle w:val="normaltextrun"/>
          <w:rFonts w:eastAsiaTheme="majorEastAsia"/>
        </w:rPr>
      </w:pPr>
    </w:p>
    <w:p w:rsidRPr="00AA3CA2" w:rsidR="00902C12" w:rsidP="0058723E" w:rsidRDefault="00902C12" w14:paraId="570D1506" w14:textId="40EA78F8">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(1) Käesoleva seaduse § 1 punkt 12 jõustub 202</w:t>
      </w:r>
      <w:r w:rsidR="007A5CF0">
        <w:rPr>
          <w:rStyle w:val="normaltextrun"/>
          <w:rFonts w:eastAsiaTheme="majorEastAsia"/>
        </w:rPr>
        <w:t>7</w:t>
      </w:r>
      <w:r w:rsidRPr="00AA3CA2">
        <w:rPr>
          <w:rStyle w:val="normaltextrun"/>
          <w:rFonts w:eastAsiaTheme="majorEastAsia"/>
        </w:rPr>
        <w:t>. aasta 1. jaanuaril.</w:t>
      </w:r>
    </w:p>
    <w:p w:rsidRPr="00AA3CA2" w:rsidR="00902C12" w:rsidP="0058723E" w:rsidRDefault="00902C12" w14:paraId="22711656" w14:textId="77777777">
      <w:pPr>
        <w:pStyle w:val="paragraph"/>
        <w:spacing w:before="0" w:beforeAutospacing="0" w:after="0" w:afterAutospacing="0"/>
        <w:jc w:val="both"/>
        <w:textAlignment w:val="baseline"/>
        <w:rPr>
          <w:rStyle w:val="normaltextrun"/>
          <w:rFonts w:eastAsiaTheme="majorEastAsia"/>
        </w:rPr>
      </w:pPr>
    </w:p>
    <w:p w:rsidRPr="00AA3CA2" w:rsidR="005C7136" w:rsidP="622932D2" w:rsidRDefault="005C7136" w14:paraId="24596CD3" w14:textId="590ECD8A">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w:t>
      </w:r>
      <w:r w:rsidRPr="00AA3CA2" w:rsidR="00902C12">
        <w:rPr>
          <w:rStyle w:val="normaltextrun"/>
          <w:rFonts w:eastAsiaTheme="majorEastAsia"/>
        </w:rPr>
        <w:t>2</w:t>
      </w:r>
      <w:r w:rsidRPr="00AA3CA2">
        <w:rPr>
          <w:rStyle w:val="normaltextrun"/>
          <w:rFonts w:eastAsiaTheme="majorEastAsia"/>
        </w:rPr>
        <w:t xml:space="preserve">) </w:t>
      </w:r>
      <w:bookmarkStart w:name="_Hlk207978255" w:id="85"/>
      <w:r w:rsidRPr="00AA3CA2">
        <w:rPr>
          <w:rStyle w:val="normaltextrun"/>
          <w:rFonts w:eastAsiaTheme="majorEastAsia"/>
        </w:rPr>
        <w:t xml:space="preserve">Käesoleva seaduse </w:t>
      </w:r>
      <w:r w:rsidRPr="00AA3CA2" w:rsidR="003F6025">
        <w:rPr>
          <w:rStyle w:val="normaltextrun"/>
          <w:rFonts w:eastAsiaTheme="majorEastAsia"/>
        </w:rPr>
        <w:t xml:space="preserve">§ 1 </w:t>
      </w:r>
      <w:r w:rsidRPr="00AA3CA2">
        <w:rPr>
          <w:rStyle w:val="normaltextrun"/>
          <w:rFonts w:eastAsiaTheme="majorEastAsia"/>
        </w:rPr>
        <w:t>punktid 1</w:t>
      </w:r>
      <w:r w:rsidR="008D6D27">
        <w:rPr>
          <w:rStyle w:val="normaltextrun"/>
          <w:rFonts w:eastAsiaTheme="majorEastAsia"/>
        </w:rPr>
        <w:t>8</w:t>
      </w:r>
      <w:r w:rsidRPr="00AA3CA2" w:rsidR="00FB3CF0">
        <w:rPr>
          <w:rStyle w:val="normaltextrun"/>
          <w:rFonts w:eastAsiaTheme="majorEastAsia"/>
        </w:rPr>
        <w:t xml:space="preserve">, </w:t>
      </w:r>
      <w:r w:rsidR="008D6D27">
        <w:rPr>
          <w:rStyle w:val="normaltextrun"/>
          <w:rFonts w:eastAsiaTheme="majorEastAsia"/>
        </w:rPr>
        <w:t>20</w:t>
      </w:r>
      <w:r w:rsidRPr="00AA3CA2" w:rsidR="00D2559E">
        <w:rPr>
          <w:rStyle w:val="normaltextrun"/>
          <w:rFonts w:eastAsiaTheme="majorEastAsia"/>
        </w:rPr>
        <w:t xml:space="preserve">, </w:t>
      </w:r>
      <w:r w:rsidR="007A5CF0">
        <w:rPr>
          <w:rStyle w:val="normaltextrun"/>
          <w:rFonts w:eastAsiaTheme="majorEastAsia"/>
        </w:rPr>
        <w:t>2</w:t>
      </w:r>
      <w:r w:rsidR="008D6D27">
        <w:rPr>
          <w:rStyle w:val="normaltextrun"/>
          <w:rFonts w:eastAsiaTheme="majorEastAsia"/>
        </w:rPr>
        <w:t>1</w:t>
      </w:r>
      <w:r w:rsidRPr="00AA3CA2" w:rsidR="00D2559E">
        <w:rPr>
          <w:rStyle w:val="normaltextrun"/>
          <w:rFonts w:eastAsiaTheme="majorEastAsia"/>
        </w:rPr>
        <w:t xml:space="preserve">, </w:t>
      </w:r>
      <w:r w:rsidRPr="00AA3CA2" w:rsidR="002E1F77">
        <w:rPr>
          <w:rStyle w:val="normaltextrun"/>
          <w:rFonts w:eastAsiaTheme="majorEastAsia"/>
        </w:rPr>
        <w:t>3</w:t>
      </w:r>
      <w:r w:rsidR="007A5CF0">
        <w:rPr>
          <w:rStyle w:val="normaltextrun"/>
          <w:rFonts w:eastAsiaTheme="majorEastAsia"/>
        </w:rPr>
        <w:t>0</w:t>
      </w:r>
      <w:r w:rsidR="008D6D27">
        <w:rPr>
          <w:rStyle w:val="normaltextrun"/>
          <w:rFonts w:eastAsiaTheme="majorEastAsia"/>
        </w:rPr>
        <w:t>, 31</w:t>
      </w:r>
      <w:r w:rsidRPr="00AA3CA2">
        <w:rPr>
          <w:rStyle w:val="normaltextrun"/>
          <w:rFonts w:eastAsiaTheme="majorEastAsia"/>
        </w:rPr>
        <w:t xml:space="preserve"> </w:t>
      </w:r>
      <w:r w:rsidRPr="00AA3CA2" w:rsidR="00F03360">
        <w:rPr>
          <w:rStyle w:val="normaltextrun"/>
          <w:rFonts w:eastAsiaTheme="majorEastAsia"/>
        </w:rPr>
        <w:t>ja 4</w:t>
      </w:r>
      <w:r w:rsidR="008D6D27">
        <w:rPr>
          <w:rStyle w:val="normaltextrun"/>
          <w:rFonts w:eastAsiaTheme="majorEastAsia"/>
        </w:rPr>
        <w:t>6</w:t>
      </w:r>
      <w:r w:rsidRPr="00AA3CA2" w:rsidR="00F03360">
        <w:rPr>
          <w:rStyle w:val="normaltextrun"/>
          <w:rFonts w:eastAsiaTheme="majorEastAsia"/>
        </w:rPr>
        <w:t xml:space="preserve"> </w:t>
      </w:r>
      <w:r w:rsidRPr="00AA3CA2">
        <w:rPr>
          <w:rStyle w:val="normaltextrun"/>
          <w:rFonts w:eastAsiaTheme="majorEastAsia"/>
        </w:rPr>
        <w:t>jõustuvad 202</w:t>
      </w:r>
      <w:r w:rsidRPr="00AA3CA2" w:rsidR="00A30789">
        <w:rPr>
          <w:rStyle w:val="normaltextrun"/>
          <w:rFonts w:eastAsiaTheme="majorEastAsia"/>
        </w:rPr>
        <w:t>6</w:t>
      </w:r>
      <w:r w:rsidRPr="00AA3CA2">
        <w:rPr>
          <w:rStyle w:val="normaltextrun"/>
          <w:rFonts w:eastAsiaTheme="majorEastAsia"/>
        </w:rPr>
        <w:t xml:space="preserve">. aasta 1. </w:t>
      </w:r>
      <w:r w:rsidR="007A5CF0">
        <w:rPr>
          <w:rStyle w:val="normaltextrun"/>
          <w:rFonts w:eastAsiaTheme="majorEastAsia"/>
        </w:rPr>
        <w:t>detsembri</w:t>
      </w:r>
      <w:r w:rsidRPr="00AA3CA2" w:rsidR="002E1F77">
        <w:rPr>
          <w:rStyle w:val="normaltextrun"/>
          <w:rFonts w:eastAsiaTheme="majorEastAsia"/>
        </w:rPr>
        <w:t>l</w:t>
      </w:r>
      <w:r w:rsidRPr="00AA3CA2">
        <w:rPr>
          <w:rStyle w:val="normaltextrun"/>
          <w:rFonts w:eastAsiaTheme="majorEastAsia"/>
        </w:rPr>
        <w:t>.</w:t>
      </w:r>
      <w:bookmarkEnd w:id="85"/>
    </w:p>
    <w:p w:rsidRPr="00AA3CA2" w:rsidR="00774BC0" w:rsidP="0058723E" w:rsidRDefault="00774BC0" w14:paraId="5E5202CA" w14:textId="77777777">
      <w:pPr>
        <w:pStyle w:val="paragraph"/>
        <w:spacing w:before="0" w:beforeAutospacing="0" w:after="0" w:afterAutospacing="0"/>
        <w:jc w:val="both"/>
        <w:textAlignment w:val="baseline"/>
        <w:rPr>
          <w:rStyle w:val="normaltextrun"/>
          <w:rFonts w:eastAsiaTheme="majorEastAsia"/>
        </w:rPr>
      </w:pPr>
    </w:p>
    <w:p w:rsidRPr="00AA3CA2" w:rsidR="005C7136" w:rsidP="0058723E" w:rsidRDefault="005C7136" w14:paraId="34BEB1D4" w14:textId="3700A6BD">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w:t>
      </w:r>
      <w:r w:rsidRPr="00AA3CA2" w:rsidR="00902C12">
        <w:rPr>
          <w:rStyle w:val="normaltextrun"/>
          <w:rFonts w:eastAsiaTheme="majorEastAsia"/>
        </w:rPr>
        <w:t>3</w:t>
      </w:r>
      <w:r w:rsidRPr="00AA3CA2">
        <w:rPr>
          <w:rStyle w:val="normaltextrun"/>
          <w:rFonts w:eastAsiaTheme="majorEastAsia"/>
        </w:rPr>
        <w:t xml:space="preserve">) Käesoleva seaduse </w:t>
      </w:r>
      <w:r w:rsidRPr="00AA3CA2" w:rsidR="00CC05B8">
        <w:rPr>
          <w:rStyle w:val="normaltextrun"/>
          <w:rFonts w:eastAsiaTheme="majorEastAsia"/>
        </w:rPr>
        <w:t>§ 1</w:t>
      </w:r>
      <w:r w:rsidRPr="00AA3CA2" w:rsidR="000C4DD3">
        <w:rPr>
          <w:rStyle w:val="normaltextrun"/>
          <w:rFonts w:eastAsiaTheme="majorEastAsia"/>
        </w:rPr>
        <w:t xml:space="preserve"> </w:t>
      </w:r>
      <w:r w:rsidRPr="00AA3CA2">
        <w:rPr>
          <w:rStyle w:val="normaltextrun"/>
          <w:rFonts w:eastAsiaTheme="majorEastAsia"/>
        </w:rPr>
        <w:t xml:space="preserve">punktid </w:t>
      </w:r>
      <w:r w:rsidRPr="00AA3CA2" w:rsidR="002E1F77">
        <w:rPr>
          <w:rStyle w:val="normaltextrun"/>
          <w:rFonts w:eastAsiaTheme="majorEastAsia"/>
        </w:rPr>
        <w:t>5, 6, 8</w:t>
      </w:r>
      <w:r w:rsidRPr="00AA3CA2">
        <w:rPr>
          <w:rStyle w:val="normaltextrun"/>
          <w:rFonts w:eastAsiaTheme="majorEastAsia"/>
        </w:rPr>
        <w:t xml:space="preserve"> ja </w:t>
      </w:r>
      <w:r w:rsidRPr="00AA3CA2" w:rsidR="00FB4DC5">
        <w:rPr>
          <w:rStyle w:val="normaltextrun"/>
          <w:rFonts w:eastAsiaTheme="majorEastAsia"/>
        </w:rPr>
        <w:t>1</w:t>
      </w:r>
      <w:r w:rsidRPr="00AA3CA2" w:rsidR="002E1F77">
        <w:rPr>
          <w:rStyle w:val="normaltextrun"/>
          <w:rFonts w:eastAsiaTheme="majorEastAsia"/>
        </w:rPr>
        <w:t>3</w:t>
      </w:r>
      <w:r w:rsidRPr="00AA3CA2">
        <w:rPr>
          <w:rStyle w:val="normaltextrun"/>
          <w:rFonts w:eastAsiaTheme="majorEastAsia"/>
        </w:rPr>
        <w:t xml:space="preserve"> jõustuvad 202</w:t>
      </w:r>
      <w:r w:rsidRPr="00AA3CA2" w:rsidR="002E1F77">
        <w:rPr>
          <w:rStyle w:val="normaltextrun"/>
          <w:rFonts w:eastAsiaTheme="majorEastAsia"/>
        </w:rPr>
        <w:t>7</w:t>
      </w:r>
      <w:r w:rsidRPr="00AA3CA2">
        <w:rPr>
          <w:rStyle w:val="normaltextrun"/>
          <w:rFonts w:eastAsiaTheme="majorEastAsia"/>
        </w:rPr>
        <w:t>. aasta 1. j</w:t>
      </w:r>
      <w:r w:rsidR="007A5CF0">
        <w:rPr>
          <w:rStyle w:val="normaltextrun"/>
          <w:rFonts w:eastAsiaTheme="majorEastAsia"/>
        </w:rPr>
        <w:t>uulil</w:t>
      </w:r>
      <w:r w:rsidRPr="00AA3CA2">
        <w:rPr>
          <w:rStyle w:val="normaltextrun"/>
          <w:rFonts w:eastAsiaTheme="majorEastAsia"/>
        </w:rPr>
        <w:t>.</w:t>
      </w:r>
    </w:p>
    <w:p w:rsidRPr="00AA3CA2" w:rsidR="000C4DD3" w:rsidP="0058723E" w:rsidRDefault="000C4DD3" w14:paraId="3D05F2FB" w14:textId="77777777">
      <w:pPr>
        <w:pStyle w:val="paragraph"/>
        <w:spacing w:before="0" w:beforeAutospacing="0" w:after="0" w:afterAutospacing="0"/>
        <w:jc w:val="both"/>
        <w:textAlignment w:val="baseline"/>
        <w:rPr>
          <w:rStyle w:val="normaltextrun"/>
          <w:rFonts w:eastAsiaTheme="majorEastAsia"/>
        </w:rPr>
      </w:pPr>
    </w:p>
    <w:p w:rsidRPr="00AA3CA2" w:rsidR="000C4DD3" w:rsidP="0058723E" w:rsidRDefault="000C4DD3" w14:paraId="56A6C63D" w14:textId="3EAAC462">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w:t>
      </w:r>
      <w:r w:rsidRPr="00AA3CA2" w:rsidR="00902C12">
        <w:rPr>
          <w:rStyle w:val="normaltextrun"/>
          <w:rFonts w:eastAsiaTheme="majorEastAsia"/>
        </w:rPr>
        <w:t>4</w:t>
      </w:r>
      <w:r w:rsidRPr="00AA3CA2">
        <w:rPr>
          <w:rStyle w:val="normaltextrun"/>
          <w:rFonts w:eastAsiaTheme="majorEastAsia"/>
        </w:rPr>
        <w:t>) Käesoleva seaduse § 1 punkt 1</w:t>
      </w:r>
      <w:r w:rsidR="003E0006">
        <w:rPr>
          <w:rStyle w:val="normaltextrun"/>
          <w:rFonts w:eastAsiaTheme="majorEastAsia"/>
        </w:rPr>
        <w:t>9</w:t>
      </w:r>
      <w:r w:rsidRPr="00AA3CA2" w:rsidR="00F1204D">
        <w:rPr>
          <w:rStyle w:val="normaltextrun"/>
          <w:rFonts w:eastAsiaTheme="majorEastAsia"/>
        </w:rPr>
        <w:t xml:space="preserve"> </w:t>
      </w:r>
      <w:r w:rsidRPr="00AA3CA2">
        <w:rPr>
          <w:rStyle w:val="normaltextrun"/>
          <w:rFonts w:eastAsiaTheme="majorEastAsia"/>
        </w:rPr>
        <w:t>jõustu</w:t>
      </w:r>
      <w:r w:rsidRPr="00AA3CA2" w:rsidR="00F1204D">
        <w:rPr>
          <w:rStyle w:val="normaltextrun"/>
          <w:rFonts w:eastAsiaTheme="majorEastAsia"/>
        </w:rPr>
        <w:t>b</w:t>
      </w:r>
      <w:r w:rsidRPr="00AA3CA2">
        <w:rPr>
          <w:rStyle w:val="normaltextrun"/>
          <w:rFonts w:eastAsiaTheme="majorEastAsia"/>
        </w:rPr>
        <w:t xml:space="preserve"> 202</w:t>
      </w:r>
      <w:r w:rsidRPr="00AA3CA2" w:rsidR="00F1204D">
        <w:rPr>
          <w:rStyle w:val="normaltextrun"/>
          <w:rFonts w:eastAsiaTheme="majorEastAsia"/>
        </w:rPr>
        <w:t>9</w:t>
      </w:r>
      <w:r w:rsidRPr="00AA3CA2">
        <w:rPr>
          <w:rStyle w:val="normaltextrun"/>
          <w:rFonts w:eastAsiaTheme="majorEastAsia"/>
        </w:rPr>
        <w:t>. aasta 1. jaanuaril</w:t>
      </w:r>
      <w:r w:rsidRPr="00AA3CA2" w:rsidR="00F1204D">
        <w:rPr>
          <w:rStyle w:val="normaltextrun"/>
          <w:rFonts w:eastAsiaTheme="majorEastAsia"/>
        </w:rPr>
        <w:t>.</w:t>
      </w:r>
    </w:p>
    <w:p w:rsidRPr="00AA3CA2" w:rsidR="00130B03" w:rsidP="0058723E" w:rsidRDefault="00130B03" w14:paraId="1C322416" w14:textId="77777777">
      <w:pPr>
        <w:pStyle w:val="paragraph"/>
        <w:spacing w:before="0" w:beforeAutospacing="0" w:after="0" w:afterAutospacing="0"/>
        <w:jc w:val="both"/>
        <w:textAlignment w:val="baseline"/>
        <w:rPr>
          <w:rStyle w:val="normaltextrun"/>
          <w:rFonts w:eastAsiaTheme="majorEastAsia"/>
        </w:rPr>
      </w:pPr>
    </w:p>
    <w:p w:rsidR="00130B03" w:rsidP="0058723E" w:rsidRDefault="00130B03" w14:paraId="567254F8" w14:textId="77777777">
      <w:pPr>
        <w:pStyle w:val="paragraph"/>
        <w:spacing w:before="0" w:beforeAutospacing="0" w:after="0" w:afterAutospacing="0"/>
        <w:jc w:val="both"/>
        <w:textAlignment w:val="baseline"/>
        <w:rPr>
          <w:rStyle w:val="normaltextrun"/>
          <w:rFonts w:eastAsiaTheme="majorEastAsia"/>
        </w:rPr>
      </w:pPr>
    </w:p>
    <w:p w:rsidRPr="00AA3CA2" w:rsidR="00A721B1" w:rsidP="0058723E" w:rsidRDefault="00A721B1" w14:paraId="14FB247B" w14:textId="77777777">
      <w:pPr>
        <w:pStyle w:val="paragraph"/>
        <w:spacing w:before="0" w:beforeAutospacing="0" w:after="0" w:afterAutospacing="0"/>
        <w:jc w:val="both"/>
        <w:textAlignment w:val="baseline"/>
        <w:rPr>
          <w:rStyle w:val="normaltextrun"/>
          <w:rFonts w:eastAsiaTheme="majorEastAsia"/>
        </w:rPr>
      </w:pPr>
    </w:p>
    <w:p w:rsidRPr="00AA3CA2" w:rsidR="005C7136" w:rsidP="0058723E" w:rsidRDefault="005C7136" w14:paraId="30A644BE" w14:textId="4A9F259A">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Lauri Hussar</w:t>
      </w:r>
    </w:p>
    <w:p w:rsidRPr="00AA3CA2" w:rsidR="005C7136" w:rsidP="0058723E" w:rsidRDefault="005C7136" w14:paraId="75A7E90A" w14:textId="77777777">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Riigikogu esimees</w:t>
      </w:r>
    </w:p>
    <w:p w:rsidRPr="00AA3CA2" w:rsidR="005C7136" w:rsidP="0058723E" w:rsidRDefault="005C7136" w14:paraId="45A4116E" w14:textId="77777777">
      <w:pPr>
        <w:spacing w:after="0" w:line="240" w:lineRule="auto"/>
        <w:rPr>
          <w:rFonts w:ascii="Times New Roman" w:hAnsi="Times New Roman" w:cs="Times New Roman"/>
          <w:sz w:val="24"/>
          <w:szCs w:val="24"/>
        </w:rPr>
      </w:pPr>
    </w:p>
    <w:p w:rsidRPr="00AA3CA2" w:rsidR="005C7136" w:rsidP="0058723E" w:rsidRDefault="005C7136" w14:paraId="423D78E9" w14:textId="0C185E2B">
      <w:pPr>
        <w:spacing w:after="0" w:line="240" w:lineRule="auto"/>
        <w:rPr>
          <w:rFonts w:ascii="Times New Roman" w:hAnsi="Times New Roman" w:cs="Times New Roman"/>
          <w:sz w:val="24"/>
          <w:szCs w:val="24"/>
        </w:rPr>
      </w:pPr>
      <w:r w:rsidRPr="00AA3CA2">
        <w:rPr>
          <w:rFonts w:ascii="Times New Roman" w:hAnsi="Times New Roman" w:cs="Times New Roman"/>
          <w:sz w:val="24"/>
          <w:szCs w:val="24"/>
        </w:rPr>
        <w:t>Tallinn,         202</w:t>
      </w:r>
      <w:r w:rsidR="00167A03">
        <w:rPr>
          <w:rFonts w:ascii="Times New Roman" w:hAnsi="Times New Roman" w:cs="Times New Roman"/>
          <w:sz w:val="24"/>
          <w:szCs w:val="24"/>
        </w:rPr>
        <w:t>6</w:t>
      </w:r>
    </w:p>
    <w:p w:rsidRPr="00AA3CA2" w:rsidR="005C7136" w:rsidP="0058723E" w:rsidRDefault="005C7136" w14:paraId="4B545537" w14:textId="77777777">
      <w:pPr>
        <w:pBdr>
          <w:bottom w:val="single" w:color="auto" w:sz="4" w:space="1"/>
        </w:pBdr>
        <w:spacing w:after="0" w:line="240" w:lineRule="auto"/>
        <w:rPr>
          <w:rFonts w:ascii="Times New Roman" w:hAnsi="Times New Roman" w:cs="Times New Roman"/>
          <w:sz w:val="24"/>
          <w:szCs w:val="24"/>
        </w:rPr>
      </w:pPr>
    </w:p>
    <w:p w:rsidRPr="00AA3CA2" w:rsidR="005C7136" w:rsidP="0058723E" w:rsidRDefault="005C7136" w14:paraId="7D55FF43" w14:textId="05521F35">
      <w:pPr>
        <w:spacing w:after="0" w:line="240" w:lineRule="auto"/>
        <w:rPr>
          <w:rFonts w:ascii="Times New Roman" w:hAnsi="Times New Roman" w:cs="Times New Roman"/>
          <w:sz w:val="24"/>
          <w:szCs w:val="24"/>
        </w:rPr>
      </w:pPr>
      <w:r w:rsidRPr="00AA3CA2">
        <w:rPr>
          <w:rFonts w:ascii="Times New Roman" w:hAnsi="Times New Roman" w:cs="Times New Roman"/>
          <w:sz w:val="24"/>
          <w:szCs w:val="24"/>
        </w:rPr>
        <w:t>Algatab Vabariigi Valitsus…………..202</w:t>
      </w:r>
      <w:r w:rsidR="00F13536">
        <w:rPr>
          <w:rFonts w:ascii="Times New Roman" w:hAnsi="Times New Roman" w:cs="Times New Roman"/>
          <w:sz w:val="24"/>
          <w:szCs w:val="24"/>
        </w:rPr>
        <w:t>6</w:t>
      </w:r>
      <w:r w:rsidRPr="00AA3CA2">
        <w:rPr>
          <w:rFonts w:ascii="Times New Roman" w:hAnsi="Times New Roman" w:cs="Times New Roman"/>
          <w:sz w:val="24"/>
          <w:szCs w:val="24"/>
        </w:rPr>
        <w:t>. a</w:t>
      </w:r>
    </w:p>
    <w:p w:rsidRPr="00AA3CA2" w:rsidR="003E3E74" w:rsidP="00A40804" w:rsidRDefault="003E3E74" w14:paraId="73FE2E2D" w14:textId="77777777">
      <w:pPr>
        <w:spacing w:line="240" w:lineRule="auto"/>
        <w:rPr>
          <w:rFonts w:ascii="Times New Roman" w:hAnsi="Times New Roman" w:cs="Times New Roman"/>
          <w:sz w:val="24"/>
          <w:szCs w:val="24"/>
        </w:rPr>
      </w:pPr>
    </w:p>
    <w:sectPr w:rsidRPr="00AA3CA2" w:rsidR="003E3E74" w:rsidSect="00167A03">
      <w:footerReference w:type="default" r:id="rId15"/>
      <w:pgSz w:w="11906" w:h="16838" w:orient="portrait"/>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AS" w:author="Aili Sandre - JUSTDIGI" w:date="2026-01-27T09:51:00Z" w:id="1">
    <w:p w:rsidR="00200240" w:rsidP="00200240" w:rsidRDefault="00200240" w14:paraId="2D5D193F" w14:textId="77777777">
      <w:pPr>
        <w:pStyle w:val="Kommentaaritekst"/>
      </w:pPr>
      <w:r>
        <w:rPr>
          <w:rStyle w:val="Kommentaariviide"/>
        </w:rPr>
        <w:annotationRef/>
      </w:r>
      <w:r>
        <w:t>...kui see asub maa-alal:</w:t>
      </w:r>
    </w:p>
    <w:p w:rsidR="00200240" w:rsidP="00200240" w:rsidRDefault="00200240" w14:paraId="679E4294" w14:textId="77777777">
      <w:pPr>
        <w:pStyle w:val="Kommentaaritekst"/>
        <w:numPr>
          <w:ilvl w:val="0"/>
          <w:numId w:val="50"/>
        </w:numPr>
      </w:pPr>
      <w:r>
        <w:t>mille kohta ei ole…;</w:t>
      </w:r>
    </w:p>
    <w:p w:rsidR="00200240" w:rsidP="00200240" w:rsidRDefault="00200240" w14:paraId="3D6D068D" w14:textId="77777777">
      <w:pPr>
        <w:pStyle w:val="Kommentaaritekst"/>
        <w:numPr>
          <w:ilvl w:val="0"/>
          <w:numId w:val="50"/>
        </w:numPr>
      </w:pPr>
      <w:r>
        <w:t>mis ei ole kantud…;</w:t>
      </w:r>
    </w:p>
    <w:p w:rsidR="00200240" w:rsidP="00200240" w:rsidRDefault="00200240" w14:paraId="1AA12073" w14:textId="77777777">
      <w:pPr>
        <w:pStyle w:val="Kommentaaritekst"/>
        <w:numPr>
          <w:ilvl w:val="0"/>
          <w:numId w:val="50"/>
        </w:numPr>
      </w:pPr>
      <w:r>
        <w:t>mida või millel asuvat objekti ei ole…;</w:t>
      </w:r>
    </w:p>
    <w:p w:rsidR="00200240" w:rsidP="00200240" w:rsidRDefault="00200240" w14:paraId="32668B5C" w14:textId="77777777">
      <w:pPr>
        <w:pStyle w:val="Kommentaaritekst"/>
        <w:numPr>
          <w:ilvl w:val="0"/>
          <w:numId w:val="50"/>
        </w:numPr>
      </w:pPr>
      <w:r>
        <w:t>mis ei asu…;</w:t>
      </w:r>
    </w:p>
    <w:p w:rsidR="00200240" w:rsidP="00200240" w:rsidRDefault="00200240" w14:paraId="22FD0903" w14:textId="77777777">
      <w:pPr>
        <w:pStyle w:val="Kommentaaritekst"/>
        <w:numPr>
          <w:ilvl w:val="0"/>
          <w:numId w:val="50"/>
        </w:numPr>
      </w:pPr>
      <w:r>
        <w:t>mis ei ole…;</w:t>
      </w:r>
    </w:p>
    <w:p w:rsidR="00200240" w:rsidP="00200240" w:rsidRDefault="00200240" w14:paraId="604F8198" w14:textId="77777777">
      <w:pPr>
        <w:pStyle w:val="Kommentaaritekst"/>
        <w:numPr>
          <w:ilvl w:val="0"/>
          <w:numId w:val="50"/>
        </w:numPr>
      </w:pPr>
      <w:r>
        <w:t>mida ei loeta haritava maa või loodusliku rohumaa kohta tehtud inventuuri järgi väärtuslikuks püsirohumaaks;</w:t>
      </w:r>
    </w:p>
    <w:p w:rsidR="00200240" w:rsidP="00200240" w:rsidRDefault="00200240" w14:paraId="7C96F323" w14:textId="77777777">
      <w:pPr>
        <w:pStyle w:val="Kommentaaritekst"/>
        <w:numPr>
          <w:ilvl w:val="0"/>
          <w:numId w:val="50"/>
        </w:numPr>
      </w:pPr>
      <w:r>
        <w:t xml:space="preserve">mis ei ole drenaaži maa-ala. </w:t>
      </w:r>
    </w:p>
  </w:comment>
  <w:comment w:initials="AS" w:author="Aili Sandre - JUSTDIGI" w:date="2026-01-27T09:58:00Z" w:id="7">
    <w:p w:rsidR="000E11C9" w:rsidP="000E11C9" w:rsidRDefault="000E11C9" w14:paraId="00D6C24D" w14:textId="77777777">
      <w:pPr>
        <w:pStyle w:val="Kommentaaritekst"/>
      </w:pPr>
      <w:r>
        <w:rPr>
          <w:rStyle w:val="Kommentaariviide"/>
        </w:rPr>
        <w:annotationRef/>
      </w:r>
      <w:r>
        <w:t>Eespool ainsuses</w:t>
      </w:r>
    </w:p>
  </w:comment>
  <w:comment w:initials="AS" w:author="Aili Sandre - JUSTDIGI" w:date="2026-01-26T14:34:00Z" w:id="12">
    <w:p w:rsidR="00440FEF" w:rsidP="00440FEF" w:rsidRDefault="00440FEF" w14:paraId="66D95838" w14:textId="1A965323">
      <w:pPr>
        <w:pStyle w:val="Kommentaaritekst"/>
      </w:pPr>
      <w:r>
        <w:rPr>
          <w:rStyle w:val="Kommentaariviide"/>
        </w:rPr>
        <w:annotationRef/>
      </w:r>
      <w:r>
        <w:t>Samas muutmiskäsus ühtmoodi.</w:t>
      </w:r>
    </w:p>
  </w:comment>
  <w:comment w:initials="AS" w:author="Aili Sandre - JUSTDIGI" w:date="2026-01-26T14:35:00Z" w:id="14">
    <w:p w:rsidR="001B471D" w:rsidP="001B471D" w:rsidRDefault="00C039F8" w14:paraId="4FFFD796" w14:textId="77777777">
      <w:pPr>
        <w:pStyle w:val="Kommentaaritekst"/>
      </w:pPr>
      <w:r>
        <w:rPr>
          <w:rStyle w:val="Kommentaariviide"/>
        </w:rPr>
        <w:annotationRef/>
      </w:r>
      <w:r w:rsidR="001B471D">
        <w:t>Kõik need toimingud on andmete esitamine, seega peaks saatelauset muutma.</w:t>
      </w:r>
    </w:p>
    <w:p w:rsidR="001B471D" w:rsidP="001B471D" w:rsidRDefault="001B471D" w14:paraId="24FE8211" w14:textId="77777777">
      <w:pPr>
        <w:pStyle w:val="Kommentaaritekst"/>
      </w:pPr>
      <w:r>
        <w:t>...andmekogu, milles tehakse järgmisi toiminguid:</w:t>
      </w:r>
    </w:p>
    <w:p w:rsidR="001B471D" w:rsidP="001B471D" w:rsidRDefault="001B471D" w14:paraId="52D08138" w14:textId="77777777">
      <w:pPr>
        <w:pStyle w:val="Kommentaaritekst"/>
      </w:pPr>
      <w:r>
        <w:t> 1) esitatakse ja menetletakse metsateatisi;</w:t>
      </w:r>
    </w:p>
    <w:p w:rsidR="001B471D" w:rsidP="001B471D" w:rsidRDefault="001B471D" w14:paraId="2727F07C" w14:textId="77777777">
      <w:pPr>
        <w:pStyle w:val="Kommentaaritekst"/>
      </w:pPr>
      <w:r>
        <w:t>2) esitatakse metsa inventeerimise andmeid; jne.</w:t>
      </w:r>
    </w:p>
  </w:comment>
  <w:comment w:initials="AS" w:author="Aili Sandre - JUSTDIGI" w:date="2026-01-26T15:34:00Z" w:id="42">
    <w:p w:rsidR="00CF2F86" w:rsidP="00CF2F86" w:rsidRDefault="00CF2F86" w14:paraId="598E8ECE" w14:textId="77777777">
      <w:pPr>
        <w:pStyle w:val="Kommentaaritekst"/>
      </w:pPr>
      <w:r>
        <w:rPr>
          <w:rStyle w:val="Kommentaariviide"/>
        </w:rPr>
        <w:annotationRef/>
      </w:r>
      <w:r>
        <w:t>Samas muutmiskäsus ühtmoodi.</w:t>
      </w:r>
    </w:p>
  </w:comment>
  <w:comment w:initials="AS" w:author="Aili Sandre - JUSTDIGI" w:date="2026-01-27T10:27:00Z" w:id="68">
    <w:p w:rsidR="00480381" w:rsidP="00480381" w:rsidRDefault="00480381" w14:paraId="31FD2347" w14:textId="77777777">
      <w:pPr>
        <w:pStyle w:val="Kommentaaritekst"/>
      </w:pPr>
      <w:r>
        <w:rPr>
          <w:rStyle w:val="Kommentaariviide"/>
        </w:rPr>
        <w:annotationRef/>
      </w:r>
      <w:r>
        <w:t>Või enne raietööde/ enne raie lõpetamist?</w:t>
      </w:r>
    </w:p>
  </w:comment>
  <w:comment w:initials="AS" w:author="Aili Sandre - JUSTDIGI" w:date="2026-01-29T09:51:00Z" w:id="72">
    <w:p w:rsidR="0003283B" w:rsidP="0003283B" w:rsidRDefault="0003283B" w14:paraId="0CC40AB1" w14:textId="77777777">
      <w:pPr>
        <w:pStyle w:val="Kommentaaritekst"/>
      </w:pPr>
      <w:r>
        <w:rPr>
          <w:rStyle w:val="Kommentaariviide"/>
        </w:rPr>
        <w:annotationRef/>
      </w:r>
      <w:r>
        <w:t>„(13</w:t>
      </w:r>
      <w:r>
        <w:rPr>
          <w:vertAlign w:val="superscript"/>
        </w:rPr>
        <w:t>4</w:t>
      </w:r>
      <w:r>
        <w:t>) Metsaomanik või tema esindaja on kohustatud kahe kuu jooksul teavitama Keskkonnaametit kavandatud raie, välja arvatud trassiraie, valgustusraie ja raadamise lõpetamisest või esitama pärast raie lõpetamist kahe kuu jooksul uued inventeerimisandmed raiutud metsaosa kohta.</w:t>
      </w:r>
    </w:p>
  </w:comment>
  <w:comment w:initials="AS" w:author="Aili Sandre - JUSTDIGI" w:date="2026-01-26T16:21:00Z" w:id="78">
    <w:p w:rsidR="00181396" w:rsidP="00181396" w:rsidRDefault="00B72FF6" w14:paraId="7F74ABF2" w14:textId="4447F7F3">
      <w:pPr>
        <w:pStyle w:val="Kommentaaritekst"/>
      </w:pPr>
      <w:r>
        <w:rPr>
          <w:rStyle w:val="Kommentaariviide"/>
        </w:rPr>
        <w:annotationRef/>
      </w:r>
      <w:r w:rsidR="00181396">
        <w:t>Palun täpsustada, mida mõeldakse (kas nimetatud lõiget või midagi muud)</w:t>
      </w:r>
    </w:p>
  </w:comment>
  <w:comment xmlns:w="http://schemas.openxmlformats.org/wordprocessingml/2006/main" w:initials="MJ" w:author="Markus Ühtigi - JUSTDIGI" w:date="2026-02-02T15:13:32" w:id="1337658353">
    <w:p xmlns:w14="http://schemas.microsoft.com/office/word/2010/wordml" xmlns:w="http://schemas.openxmlformats.org/wordprocessingml/2006/main" w:rsidR="7B8A6772" w:rsidRDefault="6A033BDC" w14:paraId="7565800F" w14:textId="11F9C4FF">
      <w:pPr>
        <w:pStyle w:val="CommentText"/>
      </w:pPr>
      <w:r>
        <w:rPr>
          <w:rStyle w:val="CommentReference"/>
        </w:rPr>
        <w:annotationRef/>
      </w:r>
      <w:r w:rsidRPr="251BCDDC" w:rsidR="292E4E95">
        <w:t>Kas tegemist on volitusnormiga või viitenormiga? Kui on tegemist viitelise normiga, siis peab siin olema viide (et mis on "omaniku ootused"). Kui tegemist on volitusnormiga, siis peab see vastama volitusnormi standardsele sõnastusele (vt HÕNTE § 11).</w:t>
      </w:r>
    </w:p>
  </w:comment>
  <w:comment xmlns:w="http://schemas.openxmlformats.org/wordprocessingml/2006/main" w:initials="MJ" w:author="Markus Ühtigi - JUSTDIGI" w:date="2026-02-02T15:15:17" w:id="1648516162">
    <w:p xmlns:w14="http://schemas.microsoft.com/office/word/2010/wordml" xmlns:w="http://schemas.openxmlformats.org/wordprocessingml/2006/main" w:rsidR="4DE2043C" w:rsidRDefault="50905E54" w14:paraId="255F8EF5" w14:textId="14BBF111">
      <w:pPr>
        <w:pStyle w:val="CommentText"/>
      </w:pPr>
      <w:r>
        <w:rPr>
          <w:rStyle w:val="CommentReference"/>
        </w:rPr>
        <w:annotationRef/>
      </w:r>
      <w:r w:rsidRPr="59A53F2D" w:rsidR="646F1620">
        <w:t>Mille redaktsioon?</w:t>
      </w:r>
    </w:p>
  </w:comment>
  <w:comment xmlns:w="http://schemas.openxmlformats.org/wordprocessingml/2006/main" w:initials="MJ" w:author="Markus Ühtigi - JUSTDIGI" w:date="2026-02-02T15:16:16" w:id="1810536102">
    <w:p xmlns:w14="http://schemas.microsoft.com/office/word/2010/wordml" xmlns:w="http://schemas.openxmlformats.org/wordprocessingml/2006/main" w:rsidR="4D503473" w:rsidRDefault="33775B58" w14:paraId="619876F1" w14:textId="2CB40E41">
      <w:pPr>
        <w:pStyle w:val="CommentText"/>
      </w:pPr>
      <w:r>
        <w:rPr>
          <w:rStyle w:val="CommentReference"/>
        </w:rPr>
        <w:annotationRef/>
      </w:r>
      <w:r w:rsidRPr="1BD7880C" w:rsidR="23B9169D">
        <w:t>Täpsustused ei ole vormelis vajalikud, seega piisab, kui on "seadust täiendatakse...".</w:t>
      </w:r>
    </w:p>
  </w:comment>
  <w:comment xmlns:w="http://schemas.openxmlformats.org/wordprocessingml/2006/main" w:initials="MJ" w:author="Markus Ühtigi - JUSTDIGI" w:date="2026-02-02T15:17:02" w:id="184191244">
    <w:p xmlns:w14="http://schemas.microsoft.com/office/word/2010/wordml" xmlns:w="http://schemas.openxmlformats.org/wordprocessingml/2006/main" w:rsidR="48E3B5D9" w:rsidRDefault="1A0579BA" w14:paraId="0F39EE5C" w14:textId="3FCD70A2">
      <w:pPr>
        <w:pStyle w:val="CommentText"/>
      </w:pPr>
      <w:r>
        <w:rPr>
          <w:rStyle w:val="CommentReference"/>
        </w:rPr>
        <w:annotationRef/>
      </w:r>
      <w:r w:rsidRPr="1D04A00B" w:rsidR="5C265FDD">
        <w:t>Iseenesest oleks kohasem §-na 81(1).</w:t>
      </w:r>
    </w:p>
  </w:comment>
  <w:comment xmlns:w="http://schemas.openxmlformats.org/wordprocessingml/2006/main" w:initials="MJ" w:author="Markus Ühtigi - JUSTDIGI" w:date="2026-02-02T15:18:28" w:id="1031808351">
    <w:p xmlns:w14="http://schemas.microsoft.com/office/word/2010/wordml" xmlns:w="http://schemas.openxmlformats.org/wordprocessingml/2006/main" w:rsidR="5DA87E90" w:rsidRDefault="37741866" w14:paraId="67953C24" w14:textId="0D3830B2">
      <w:pPr>
        <w:pStyle w:val="CommentText"/>
      </w:pPr>
      <w:r>
        <w:rPr>
          <w:rStyle w:val="CommentReference"/>
        </w:rPr>
        <w:annotationRef/>
      </w:r>
      <w:r w:rsidRPr="48C54E42" w:rsidR="12DACDE6">
        <w:t>Paragrahvimärk puudu eest.</w:t>
      </w:r>
    </w:p>
  </w:comment>
  <w:comment xmlns:w="http://schemas.openxmlformats.org/wordprocessingml/2006/main" w:initials="MJ" w:author="Markus Ühtigi - JUSTDIGI" w:date="2026-02-02T15:22:09" w:id="372725056">
    <w:p xmlns:w14="http://schemas.microsoft.com/office/word/2010/wordml" xmlns:w="http://schemas.openxmlformats.org/wordprocessingml/2006/main" w:rsidR="44B369D1" w:rsidRDefault="18C191CC" w14:paraId="6A585C68" w14:textId="1729062F">
      <w:pPr>
        <w:pStyle w:val="CommentText"/>
      </w:pPr>
      <w:r>
        <w:rPr>
          <w:rStyle w:val="CommentReference"/>
        </w:rPr>
        <w:annotationRef/>
      </w:r>
      <w:r w:rsidRPr="45D44FE3" w:rsidR="3C940EBE">
        <w:t>Teistes sarnastes paragrahvides on kasutatud "teatamine", ega ei võiks ka siin nii teha?</w:t>
      </w:r>
    </w:p>
  </w:comment>
  <w:comment xmlns:w="http://schemas.openxmlformats.org/wordprocessingml/2006/main" w:initials="AJ" w:author="Aili Sandre - JUSTDIGI" w:date="2026-02-02T15:28:51" w:id="1170714708">
    <w:p xmlns:w14="http://schemas.microsoft.com/office/word/2010/wordml" xmlns:w="http://schemas.openxmlformats.org/wordprocessingml/2006/main" w:rsidR="479EE296" w:rsidRDefault="7F0C7798" w14:paraId="6A74CC5E" w14:textId="683865BF">
      <w:pPr>
        <w:pStyle w:val="CommentText"/>
      </w:pPr>
      <w:r>
        <w:rPr>
          <w:rStyle w:val="CommentReference"/>
        </w:rPr>
        <w:annotationRef/>
      </w:r>
      <w:r w:rsidRPr="1E0C9415" w:rsidR="48155D0F">
        <w:t>andmete esitamine raieõiguse või metsamaterjali ostutehingu kohta:</w:t>
      </w:r>
    </w:p>
    <w:p xmlns:w14="http://schemas.microsoft.com/office/word/2010/wordml" xmlns:w="http://schemas.openxmlformats.org/wordprocessingml/2006/main" w:rsidR="4BB72ACF" w:rsidRDefault="084063F6" w14:paraId="4E32BF80" w14:textId="6A4BCACD">
      <w:pPr>
        <w:pStyle w:val="CommentText"/>
      </w:pPr>
      <w:r w:rsidRPr="77B48671" w:rsidR="64808EB5">
        <w:t>raieõigusest või metsamaterjali ostutehingust teatamine</w:t>
      </w:r>
    </w:p>
  </w:comment>
  <w:comment xmlns:w="http://schemas.openxmlformats.org/wordprocessingml/2006/main" w:initials="MJ" w:author="Markus Ühtigi - JUSTDIGI" w:date="2026-02-02T15:30:35" w:id="79717393">
    <w:p xmlns:w14="http://schemas.microsoft.com/office/word/2010/wordml" xmlns:w="http://schemas.openxmlformats.org/wordprocessingml/2006/main" w:rsidR="7DED93DA" w:rsidRDefault="6AF2720D" w14:paraId="1A06343E" w14:textId="41DC9BA2">
      <w:pPr>
        <w:pStyle w:val="CommentText"/>
      </w:pPr>
      <w:r>
        <w:rPr>
          <w:rStyle w:val="CommentReference"/>
        </w:rPr>
        <w:annotationRef/>
      </w:r>
      <w:r w:rsidRPr="2396B1B3" w:rsidR="24699603">
        <w:t>Tuleks esitada kahe eraldi lõikena. Ehk esimene lause esimese lõikena ning teine teisena. Seda põhjusel, et volitusnorm peab asuma HÕNTE § 11 lg 4 kohaselt ühelauselises lõikes.</w:t>
      </w:r>
    </w:p>
    <w:p xmlns:w14="http://schemas.microsoft.com/office/word/2010/wordml" xmlns:w="http://schemas.openxmlformats.org/wordprocessingml/2006/main" w:rsidR="1A40AF19" w:rsidRDefault="62ABA738" w14:paraId="53D582B9" w14:textId="38952F6A">
      <w:pPr>
        <w:pStyle w:val="CommentText"/>
      </w:pPr>
    </w:p>
    <w:p xmlns:w14="http://schemas.microsoft.com/office/word/2010/wordml" xmlns:w="http://schemas.openxmlformats.org/wordprocessingml/2006/main" w:rsidR="49789958" w:rsidRDefault="698770A0" w14:paraId="00C40859" w14:textId="47B33950">
      <w:pPr>
        <w:pStyle w:val="CommentText"/>
      </w:pPr>
      <w:r w:rsidRPr="12781FEB" w:rsidR="4BDC56D4">
        <w:t>Juhul, kui sätte pealkirja jääb siiski "teatis", tuleks ka sisus seda sõna kasutada, mõlemas lauses.</w:t>
      </w:r>
    </w:p>
  </w:comment>
</w:comments>
</file>

<file path=word/commentsExtended.xml><?xml version="1.0" encoding="utf-8"?>
<w15:commentsEx xmlns:mc="http://schemas.openxmlformats.org/markup-compatibility/2006" xmlns:w15="http://schemas.microsoft.com/office/word/2012/wordml" mc:Ignorable="w15">
  <w15:commentEx w15:done="0" w15:paraId="7C96F323"/>
  <w15:commentEx w15:done="0" w15:paraId="00D6C24D"/>
  <w15:commentEx w15:done="0" w15:paraId="66D95838"/>
  <w15:commentEx w15:done="0" w15:paraId="2727F07C"/>
  <w15:commentEx w15:done="0" w15:paraId="598E8ECE"/>
  <w15:commentEx w15:done="0" w15:paraId="31FD2347"/>
  <w15:commentEx w15:done="0" w15:paraId="0CC40AB1"/>
  <w15:commentEx w15:done="0" w15:paraId="7F74ABF2"/>
  <w15:commentEx w15:done="0" w15:paraId="7565800F"/>
  <w15:commentEx w15:done="0" w15:paraId="255F8EF5"/>
  <w15:commentEx w15:done="0" w15:paraId="619876F1"/>
  <w15:commentEx w15:done="0" w15:paraId="0F39EE5C"/>
  <w15:commentEx w15:done="0" w15:paraId="67953C24"/>
  <w15:commentEx w15:done="0" w15:paraId="6A585C68"/>
  <w15:commentEx w15:done="0" w15:paraId="4E32BF80" w15:paraIdParent="6A585C68"/>
  <w15:commentEx w15:done="0" w15:paraId="00C40859"/>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D4DB8DD" w16cex:dateUtc="2026-01-27T07:51:00Z"/>
  <w16cex:commentExtensible w16cex:durableId="052FB5A0" w16cex:dateUtc="2026-01-27T07:58:00Z"/>
  <w16cex:commentExtensible w16cex:durableId="7FEC54BD" w16cex:dateUtc="2026-01-26T12:34:00Z"/>
  <w16cex:commentExtensible w16cex:durableId="4855F4B1" w16cex:dateUtc="2026-01-26T12:35:00Z"/>
  <w16cex:commentExtensible w16cex:durableId="5D8AD741" w16cex:dateUtc="2026-01-26T13:34:00Z"/>
  <w16cex:commentExtensible w16cex:durableId="566C8A8F" w16cex:dateUtc="2026-01-27T08:27:00Z"/>
  <w16cex:commentExtensible w16cex:durableId="6D80BAC5" w16cex:dateUtc="2026-01-29T07:51:00Z"/>
  <w16cex:commentExtensible w16cex:durableId="76581B9E" w16cex:dateUtc="2026-01-26T14:21:00Z"/>
  <w16cex:commentExtensible w16cex:durableId="51B7AF71" w16cex:dateUtc="2026-02-02T13:13:32.396Z"/>
  <w16cex:commentExtensible w16cex:durableId="371968BC" w16cex:dateUtc="2026-02-02T13:15:17.475Z"/>
  <w16cex:commentExtensible w16cex:durableId="11332837" w16cex:dateUtc="2026-02-02T13:16:16.295Z"/>
  <w16cex:commentExtensible w16cex:durableId="4DB4DBBF" w16cex:dateUtc="2026-02-02T13:17:02.259Z"/>
  <w16cex:commentExtensible w16cex:durableId="269404EA" w16cex:dateUtc="2026-02-02T13:18:28.906Z"/>
  <w16cex:commentExtensible w16cex:durableId="7A0C1F7D" w16cex:dateUtc="2026-02-02T13:22:09.292Z"/>
  <w16cex:commentExtensible w16cex:durableId="3792ED58" w16cex:dateUtc="2026-02-02T13:28:51.394Z"/>
  <w16cex:commentExtensible w16cex:durableId="50246D6E" w16cex:dateUtc="2026-02-02T13:30:35.642Z"/>
</w16cex:commentsExtensible>
</file>

<file path=word/commentsIds.xml><?xml version="1.0" encoding="utf-8"?>
<w16cid:commentsIds xmlns:mc="http://schemas.openxmlformats.org/markup-compatibility/2006" xmlns:w16cid="http://schemas.microsoft.com/office/word/2016/wordml/cid" mc:Ignorable="w16cid">
  <w16cid:commentId w16cid:paraId="7C96F323" w16cid:durableId="4D4DB8DD"/>
  <w16cid:commentId w16cid:paraId="00D6C24D" w16cid:durableId="052FB5A0"/>
  <w16cid:commentId w16cid:paraId="66D95838" w16cid:durableId="7FEC54BD"/>
  <w16cid:commentId w16cid:paraId="2727F07C" w16cid:durableId="4855F4B1"/>
  <w16cid:commentId w16cid:paraId="598E8ECE" w16cid:durableId="5D8AD741"/>
  <w16cid:commentId w16cid:paraId="31FD2347" w16cid:durableId="566C8A8F"/>
  <w16cid:commentId w16cid:paraId="0CC40AB1" w16cid:durableId="6D80BAC5"/>
  <w16cid:commentId w16cid:paraId="7F74ABF2" w16cid:durableId="76581B9E"/>
  <w16cid:commentId w16cid:paraId="7565800F" w16cid:durableId="51B7AF71"/>
  <w16cid:commentId w16cid:paraId="255F8EF5" w16cid:durableId="371968BC"/>
  <w16cid:commentId w16cid:paraId="619876F1" w16cid:durableId="11332837"/>
  <w16cid:commentId w16cid:paraId="0F39EE5C" w16cid:durableId="4DB4DBBF"/>
  <w16cid:commentId w16cid:paraId="67953C24" w16cid:durableId="269404EA"/>
  <w16cid:commentId w16cid:paraId="6A585C68" w16cid:durableId="7A0C1F7D"/>
  <w16cid:commentId w16cid:paraId="4E32BF80" w16cid:durableId="3792ED58"/>
  <w16cid:commentId w16cid:paraId="00C40859" w16cid:durableId="50246D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269C9" w:rsidRDefault="001269C9" w14:paraId="0ED152FA" w14:textId="77777777">
      <w:pPr>
        <w:spacing w:after="0" w:line="240" w:lineRule="auto"/>
      </w:pPr>
      <w:r>
        <w:separator/>
      </w:r>
    </w:p>
  </w:endnote>
  <w:endnote w:type="continuationSeparator" w:id="0">
    <w:p w:rsidR="001269C9" w:rsidRDefault="001269C9" w14:paraId="4A708243" w14:textId="77777777">
      <w:pPr>
        <w:spacing w:after="0" w:line="240" w:lineRule="auto"/>
      </w:pPr>
      <w:r>
        <w:continuationSeparator/>
      </w:r>
    </w:p>
  </w:endnote>
  <w:endnote w:type="continuationNotice" w:id="1">
    <w:p w:rsidR="001269C9" w:rsidRDefault="001269C9" w14:paraId="57C9252D"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6589865"/>
      <w:docPartObj>
        <w:docPartGallery w:val="Page Numbers (Bottom of Page)"/>
        <w:docPartUnique/>
      </w:docPartObj>
    </w:sdtPr>
    <w:sdtContent>
      <w:p w:rsidR="005C7136" w:rsidRDefault="005C7136" w14:paraId="672E96D6" w14:textId="77777777">
        <w:pPr>
          <w:pStyle w:val="Jalus"/>
          <w:jc w:val="center"/>
        </w:pPr>
        <w:r>
          <w:fldChar w:fldCharType="begin"/>
        </w:r>
        <w:r>
          <w:instrText>PAGE   \* MERGEFORMAT</w:instrText>
        </w:r>
        <w:r>
          <w:fldChar w:fldCharType="separate"/>
        </w:r>
        <w:r>
          <w:t>2</w:t>
        </w:r>
        <w:r>
          <w:fldChar w:fldCharType="end"/>
        </w:r>
      </w:p>
    </w:sdtContent>
  </w:sdt>
  <w:p w:rsidR="005C7136" w:rsidRDefault="005C7136" w14:paraId="015D865C"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269C9" w:rsidRDefault="001269C9" w14:paraId="146415F4" w14:textId="77777777">
      <w:pPr>
        <w:spacing w:after="0" w:line="240" w:lineRule="auto"/>
      </w:pPr>
      <w:r>
        <w:separator/>
      </w:r>
    </w:p>
  </w:footnote>
  <w:footnote w:type="continuationSeparator" w:id="0">
    <w:p w:rsidR="001269C9" w:rsidRDefault="001269C9" w14:paraId="6151D176" w14:textId="77777777">
      <w:pPr>
        <w:spacing w:after="0" w:line="240" w:lineRule="auto"/>
      </w:pPr>
      <w:r>
        <w:continuationSeparator/>
      </w:r>
    </w:p>
  </w:footnote>
  <w:footnote w:type="continuationNotice" w:id="1">
    <w:p w:rsidR="001269C9" w:rsidRDefault="001269C9" w14:paraId="3D21B09E"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A31BD"/>
    <w:multiLevelType w:val="hybridMultilevel"/>
    <w:tmpl w:val="B8284CFA"/>
    <w:lvl w:ilvl="0" w:tplc="8D8CB854">
      <w:start w:val="1"/>
      <w:numFmt w:val="bullet"/>
      <w:lvlText w:val=""/>
      <w:lvlJc w:val="left"/>
      <w:pPr>
        <w:ind w:left="1080" w:hanging="360"/>
      </w:pPr>
      <w:rPr>
        <w:rFonts w:ascii="Symbol" w:hAnsi="Symbol"/>
      </w:rPr>
    </w:lvl>
    <w:lvl w:ilvl="1" w:tplc="1DFCA324">
      <w:start w:val="1"/>
      <w:numFmt w:val="bullet"/>
      <w:lvlText w:val=""/>
      <w:lvlJc w:val="left"/>
      <w:pPr>
        <w:ind w:left="1080" w:hanging="360"/>
      </w:pPr>
      <w:rPr>
        <w:rFonts w:ascii="Symbol" w:hAnsi="Symbol"/>
      </w:rPr>
    </w:lvl>
    <w:lvl w:ilvl="2" w:tplc="2BE8E0B6">
      <w:start w:val="1"/>
      <w:numFmt w:val="bullet"/>
      <w:lvlText w:val=""/>
      <w:lvlJc w:val="left"/>
      <w:pPr>
        <w:ind w:left="1080" w:hanging="360"/>
      </w:pPr>
      <w:rPr>
        <w:rFonts w:ascii="Symbol" w:hAnsi="Symbol"/>
      </w:rPr>
    </w:lvl>
    <w:lvl w:ilvl="3" w:tplc="42063B86">
      <w:start w:val="1"/>
      <w:numFmt w:val="bullet"/>
      <w:lvlText w:val=""/>
      <w:lvlJc w:val="left"/>
      <w:pPr>
        <w:ind w:left="1080" w:hanging="360"/>
      </w:pPr>
      <w:rPr>
        <w:rFonts w:ascii="Symbol" w:hAnsi="Symbol"/>
      </w:rPr>
    </w:lvl>
    <w:lvl w:ilvl="4" w:tplc="DCBC9BA2">
      <w:start w:val="1"/>
      <w:numFmt w:val="bullet"/>
      <w:lvlText w:val=""/>
      <w:lvlJc w:val="left"/>
      <w:pPr>
        <w:ind w:left="1080" w:hanging="360"/>
      </w:pPr>
      <w:rPr>
        <w:rFonts w:ascii="Symbol" w:hAnsi="Symbol"/>
      </w:rPr>
    </w:lvl>
    <w:lvl w:ilvl="5" w:tplc="37261D5E">
      <w:start w:val="1"/>
      <w:numFmt w:val="bullet"/>
      <w:lvlText w:val=""/>
      <w:lvlJc w:val="left"/>
      <w:pPr>
        <w:ind w:left="1080" w:hanging="360"/>
      </w:pPr>
      <w:rPr>
        <w:rFonts w:ascii="Symbol" w:hAnsi="Symbol"/>
      </w:rPr>
    </w:lvl>
    <w:lvl w:ilvl="6" w:tplc="E1FAE304">
      <w:start w:val="1"/>
      <w:numFmt w:val="bullet"/>
      <w:lvlText w:val=""/>
      <w:lvlJc w:val="left"/>
      <w:pPr>
        <w:ind w:left="1080" w:hanging="360"/>
      </w:pPr>
      <w:rPr>
        <w:rFonts w:ascii="Symbol" w:hAnsi="Symbol"/>
      </w:rPr>
    </w:lvl>
    <w:lvl w:ilvl="7" w:tplc="A5DC788E">
      <w:start w:val="1"/>
      <w:numFmt w:val="bullet"/>
      <w:lvlText w:val=""/>
      <w:lvlJc w:val="left"/>
      <w:pPr>
        <w:ind w:left="1080" w:hanging="360"/>
      </w:pPr>
      <w:rPr>
        <w:rFonts w:ascii="Symbol" w:hAnsi="Symbol"/>
      </w:rPr>
    </w:lvl>
    <w:lvl w:ilvl="8" w:tplc="4A0626E0">
      <w:start w:val="1"/>
      <w:numFmt w:val="bullet"/>
      <w:lvlText w:val=""/>
      <w:lvlJc w:val="left"/>
      <w:pPr>
        <w:ind w:left="1080" w:hanging="360"/>
      </w:pPr>
      <w:rPr>
        <w:rFonts w:ascii="Symbol" w:hAnsi="Symbol"/>
      </w:rPr>
    </w:lvl>
  </w:abstractNum>
  <w:abstractNum w:abstractNumId="1" w15:restartNumberingAfterBreak="0">
    <w:nsid w:val="028F4700"/>
    <w:multiLevelType w:val="multilevel"/>
    <w:tmpl w:val="0BEA937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3657535"/>
    <w:multiLevelType w:val="hybridMultilevel"/>
    <w:tmpl w:val="7C1EEAF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06D71721"/>
    <w:multiLevelType w:val="multilevel"/>
    <w:tmpl w:val="22A45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740B85"/>
    <w:multiLevelType w:val="hybridMultilevel"/>
    <w:tmpl w:val="958E16BE"/>
    <w:lvl w:ilvl="0" w:tplc="386252E6">
      <w:start w:val="10"/>
      <w:numFmt w:val="upperRoman"/>
      <w:lvlText w:val="%1)"/>
      <w:lvlJc w:val="left"/>
      <w:pPr>
        <w:ind w:left="1080" w:hanging="720"/>
      </w:pPr>
      <w:rPr>
        <w:rFonts w:hint="default"/>
        <w:b/>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DD25B48"/>
    <w:multiLevelType w:val="multilevel"/>
    <w:tmpl w:val="5492C15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176276"/>
    <w:multiLevelType w:val="multilevel"/>
    <w:tmpl w:val="3FFE6A5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8B0F3F"/>
    <w:multiLevelType w:val="multilevel"/>
    <w:tmpl w:val="412812B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AF60FED"/>
    <w:multiLevelType w:val="hybridMultilevel"/>
    <w:tmpl w:val="EFAC478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28F06EA"/>
    <w:multiLevelType w:val="multilevel"/>
    <w:tmpl w:val="CD0E4E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22A6790C"/>
    <w:multiLevelType w:val="multilevel"/>
    <w:tmpl w:val="09EABB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29697E"/>
    <w:multiLevelType w:val="multilevel"/>
    <w:tmpl w:val="A45268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25961A2A"/>
    <w:multiLevelType w:val="multilevel"/>
    <w:tmpl w:val="D4E624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98295F"/>
    <w:multiLevelType w:val="hybridMultilevel"/>
    <w:tmpl w:val="4EC2C0A6"/>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start w:val="1"/>
      <w:numFmt w:val="lowerRoman"/>
      <w:lvlText w:val="%6."/>
      <w:lvlJc w:val="right"/>
      <w:pPr>
        <w:ind w:left="4320" w:hanging="180"/>
      </w:pPr>
    </w:lvl>
    <w:lvl w:ilvl="6" w:tplc="040B000F">
      <w:start w:val="1"/>
      <w:numFmt w:val="decimal"/>
      <w:lvlText w:val="%7."/>
      <w:lvlJc w:val="left"/>
      <w:pPr>
        <w:ind w:left="5040" w:hanging="360"/>
      </w:pPr>
    </w:lvl>
    <w:lvl w:ilvl="7" w:tplc="040B0019">
      <w:start w:val="1"/>
      <w:numFmt w:val="lowerLetter"/>
      <w:lvlText w:val="%8."/>
      <w:lvlJc w:val="left"/>
      <w:pPr>
        <w:ind w:left="5760" w:hanging="360"/>
      </w:pPr>
    </w:lvl>
    <w:lvl w:ilvl="8" w:tplc="040B001B">
      <w:start w:val="1"/>
      <w:numFmt w:val="lowerRoman"/>
      <w:lvlText w:val="%9."/>
      <w:lvlJc w:val="right"/>
      <w:pPr>
        <w:ind w:left="6480" w:hanging="180"/>
      </w:pPr>
    </w:lvl>
  </w:abstractNum>
  <w:abstractNum w:abstractNumId="14" w15:restartNumberingAfterBreak="0">
    <w:nsid w:val="2B21530C"/>
    <w:multiLevelType w:val="multilevel"/>
    <w:tmpl w:val="6DB2B5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BEB0FEF"/>
    <w:multiLevelType w:val="multilevel"/>
    <w:tmpl w:val="09185A4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2CF72D1D"/>
    <w:multiLevelType w:val="multilevel"/>
    <w:tmpl w:val="C66A8CC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32121B38"/>
    <w:multiLevelType w:val="multilevel"/>
    <w:tmpl w:val="AE963F8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35C0773"/>
    <w:multiLevelType w:val="multilevel"/>
    <w:tmpl w:val="CFEE741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358E4F5D"/>
    <w:multiLevelType w:val="multilevel"/>
    <w:tmpl w:val="BE426FB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375505CB"/>
    <w:multiLevelType w:val="hybridMultilevel"/>
    <w:tmpl w:val="1EC84A50"/>
    <w:lvl w:ilvl="0" w:tplc="FD92866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8CF2F92"/>
    <w:multiLevelType w:val="multilevel"/>
    <w:tmpl w:val="448AF49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402D38B2"/>
    <w:multiLevelType w:val="hybridMultilevel"/>
    <w:tmpl w:val="43EAF1DE"/>
    <w:lvl w:ilvl="0" w:tplc="4E40431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09A19A9"/>
    <w:multiLevelType w:val="multilevel"/>
    <w:tmpl w:val="37B2395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530111D"/>
    <w:multiLevelType w:val="hybridMultilevel"/>
    <w:tmpl w:val="18165B7E"/>
    <w:lvl w:ilvl="0" w:tplc="C0565430">
      <w:start w:val="1"/>
      <w:numFmt w:val="decimal"/>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5BF6BA1"/>
    <w:multiLevelType w:val="hybridMultilevel"/>
    <w:tmpl w:val="5FBAE288"/>
    <w:lvl w:ilvl="0" w:tplc="31365488">
      <w:start w:val="2"/>
      <w:numFmt w:val="bullet"/>
      <w:lvlText w:val="-"/>
      <w:lvlJc w:val="left"/>
      <w:pPr>
        <w:ind w:left="720" w:hanging="360"/>
      </w:pPr>
      <w:rPr>
        <w:rFonts w:hint="default" w:ascii="Arial" w:hAnsi="Arial" w:cs="Arial" w:eastAsiaTheme="minorHAns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6" w15:restartNumberingAfterBreak="0">
    <w:nsid w:val="4A6B3256"/>
    <w:multiLevelType w:val="multilevel"/>
    <w:tmpl w:val="7988EC6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7" w15:restartNumberingAfterBreak="0">
    <w:nsid w:val="4B234320"/>
    <w:multiLevelType w:val="multilevel"/>
    <w:tmpl w:val="D6C6123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8" w15:restartNumberingAfterBreak="0">
    <w:nsid w:val="4CA04B19"/>
    <w:multiLevelType w:val="hybridMultilevel"/>
    <w:tmpl w:val="8926162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0CC60C0"/>
    <w:multiLevelType w:val="multilevel"/>
    <w:tmpl w:val="FC840A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0" w15:restartNumberingAfterBreak="0">
    <w:nsid w:val="53D021D5"/>
    <w:multiLevelType w:val="multilevel"/>
    <w:tmpl w:val="4F8E4D3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3D27567"/>
    <w:multiLevelType w:val="hybridMultilevel"/>
    <w:tmpl w:val="43AC83C6"/>
    <w:lvl w:ilvl="0" w:tplc="EE8037A6">
      <w:start w:val="1"/>
      <w:numFmt w:val="decimal"/>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43F4591"/>
    <w:multiLevelType w:val="multilevel"/>
    <w:tmpl w:val="00AAC4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54E6143"/>
    <w:multiLevelType w:val="multilevel"/>
    <w:tmpl w:val="4B1E554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4" w15:restartNumberingAfterBreak="0">
    <w:nsid w:val="57E652A0"/>
    <w:multiLevelType w:val="hybridMultilevel"/>
    <w:tmpl w:val="01A2FDC0"/>
    <w:lvl w:ilvl="0" w:tplc="477E4368">
      <w:start w:val="1"/>
      <w:numFmt w:val="decimal"/>
      <w:lvlText w:val="%1)"/>
      <w:lvlJc w:val="left"/>
      <w:pPr>
        <w:ind w:left="1020" w:hanging="360"/>
      </w:pPr>
    </w:lvl>
    <w:lvl w:ilvl="1" w:tplc="4E989E9A">
      <w:start w:val="1"/>
      <w:numFmt w:val="decimal"/>
      <w:lvlText w:val="%2)"/>
      <w:lvlJc w:val="left"/>
      <w:pPr>
        <w:ind w:left="1020" w:hanging="360"/>
      </w:pPr>
    </w:lvl>
    <w:lvl w:ilvl="2" w:tplc="17A6C520">
      <w:start w:val="1"/>
      <w:numFmt w:val="decimal"/>
      <w:lvlText w:val="%3)"/>
      <w:lvlJc w:val="left"/>
      <w:pPr>
        <w:ind w:left="1020" w:hanging="360"/>
      </w:pPr>
    </w:lvl>
    <w:lvl w:ilvl="3" w:tplc="007AAE9A">
      <w:start w:val="1"/>
      <w:numFmt w:val="decimal"/>
      <w:lvlText w:val="%4)"/>
      <w:lvlJc w:val="left"/>
      <w:pPr>
        <w:ind w:left="1020" w:hanging="360"/>
      </w:pPr>
    </w:lvl>
    <w:lvl w:ilvl="4" w:tplc="FC749F12">
      <w:start w:val="1"/>
      <w:numFmt w:val="decimal"/>
      <w:lvlText w:val="%5)"/>
      <w:lvlJc w:val="left"/>
      <w:pPr>
        <w:ind w:left="1020" w:hanging="360"/>
      </w:pPr>
    </w:lvl>
    <w:lvl w:ilvl="5" w:tplc="E7982E98">
      <w:start w:val="1"/>
      <w:numFmt w:val="decimal"/>
      <w:lvlText w:val="%6)"/>
      <w:lvlJc w:val="left"/>
      <w:pPr>
        <w:ind w:left="1020" w:hanging="360"/>
      </w:pPr>
    </w:lvl>
    <w:lvl w:ilvl="6" w:tplc="FF90DC40">
      <w:start w:val="1"/>
      <w:numFmt w:val="decimal"/>
      <w:lvlText w:val="%7)"/>
      <w:lvlJc w:val="left"/>
      <w:pPr>
        <w:ind w:left="1020" w:hanging="360"/>
      </w:pPr>
    </w:lvl>
    <w:lvl w:ilvl="7" w:tplc="10224BC4">
      <w:start w:val="1"/>
      <w:numFmt w:val="decimal"/>
      <w:lvlText w:val="%8)"/>
      <w:lvlJc w:val="left"/>
      <w:pPr>
        <w:ind w:left="1020" w:hanging="360"/>
      </w:pPr>
    </w:lvl>
    <w:lvl w:ilvl="8" w:tplc="0CE881DA">
      <w:start w:val="1"/>
      <w:numFmt w:val="decimal"/>
      <w:lvlText w:val="%9)"/>
      <w:lvlJc w:val="left"/>
      <w:pPr>
        <w:ind w:left="1020" w:hanging="360"/>
      </w:pPr>
    </w:lvl>
  </w:abstractNum>
  <w:abstractNum w:abstractNumId="35" w15:restartNumberingAfterBreak="0">
    <w:nsid w:val="5C5C0192"/>
    <w:multiLevelType w:val="multilevel"/>
    <w:tmpl w:val="F852148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60712A6B"/>
    <w:multiLevelType w:val="multilevel"/>
    <w:tmpl w:val="3084819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64623F28"/>
    <w:multiLevelType w:val="hybridMultilevel"/>
    <w:tmpl w:val="89305F84"/>
    <w:lvl w:ilvl="0" w:tplc="3B9AD7A6">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38" w15:restartNumberingAfterBreak="0">
    <w:nsid w:val="6DE829FB"/>
    <w:multiLevelType w:val="hybridMultilevel"/>
    <w:tmpl w:val="63E84640"/>
    <w:lvl w:ilvl="0" w:tplc="48F06E28">
      <w:start w:val="2"/>
      <w:numFmt w:val="bullet"/>
      <w:lvlText w:val="-"/>
      <w:lvlJc w:val="left"/>
      <w:pPr>
        <w:ind w:left="720" w:hanging="360"/>
      </w:pPr>
      <w:rPr>
        <w:rFonts w:hint="default" w:ascii="Times New Roman" w:hAnsi="Times New Roman" w:eastAsia="Times New Roman" w:cs="Times New Roman"/>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9" w15:restartNumberingAfterBreak="0">
    <w:nsid w:val="6F7C488C"/>
    <w:multiLevelType w:val="multilevel"/>
    <w:tmpl w:val="D25208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0" w15:restartNumberingAfterBreak="0">
    <w:nsid w:val="6F8B708B"/>
    <w:multiLevelType w:val="hybridMultilevel"/>
    <w:tmpl w:val="1D48D3A6"/>
    <w:lvl w:ilvl="0" w:tplc="08921B7E">
      <w:start w:val="1"/>
      <w:numFmt w:val="decimal"/>
      <w:lvlText w:val="(%1)"/>
      <w:lvlJc w:val="left"/>
      <w:pPr>
        <w:ind w:left="360" w:hanging="360"/>
      </w:pPr>
      <w:rPr>
        <w:rFonts w:hint="default"/>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7339153F"/>
    <w:multiLevelType w:val="multilevel"/>
    <w:tmpl w:val="A5BA63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2" w15:restartNumberingAfterBreak="0">
    <w:nsid w:val="743F6C17"/>
    <w:multiLevelType w:val="multilevel"/>
    <w:tmpl w:val="1FCAFE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3" w15:restartNumberingAfterBreak="0">
    <w:nsid w:val="744C594B"/>
    <w:multiLevelType w:val="multilevel"/>
    <w:tmpl w:val="AC88902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4" w15:restartNumberingAfterBreak="0">
    <w:nsid w:val="759D4CBC"/>
    <w:multiLevelType w:val="hybridMultilevel"/>
    <w:tmpl w:val="2AEE72D2"/>
    <w:lvl w:ilvl="0" w:tplc="67FA684A">
      <w:start w:val="1"/>
      <w:numFmt w:val="bullet"/>
      <w:lvlText w:val=""/>
      <w:lvlJc w:val="left"/>
      <w:pPr>
        <w:ind w:left="1080" w:hanging="360"/>
      </w:pPr>
      <w:rPr>
        <w:rFonts w:ascii="Symbol" w:hAnsi="Symbol"/>
      </w:rPr>
    </w:lvl>
    <w:lvl w:ilvl="1" w:tplc="424CB2C0">
      <w:start w:val="1"/>
      <w:numFmt w:val="bullet"/>
      <w:lvlText w:val=""/>
      <w:lvlJc w:val="left"/>
      <w:pPr>
        <w:ind w:left="1080" w:hanging="360"/>
      </w:pPr>
      <w:rPr>
        <w:rFonts w:ascii="Symbol" w:hAnsi="Symbol"/>
      </w:rPr>
    </w:lvl>
    <w:lvl w:ilvl="2" w:tplc="109EE9B6">
      <w:start w:val="1"/>
      <w:numFmt w:val="bullet"/>
      <w:lvlText w:val=""/>
      <w:lvlJc w:val="left"/>
      <w:pPr>
        <w:ind w:left="1080" w:hanging="360"/>
      </w:pPr>
      <w:rPr>
        <w:rFonts w:ascii="Symbol" w:hAnsi="Symbol"/>
      </w:rPr>
    </w:lvl>
    <w:lvl w:ilvl="3" w:tplc="696E1E8E">
      <w:start w:val="1"/>
      <w:numFmt w:val="bullet"/>
      <w:lvlText w:val=""/>
      <w:lvlJc w:val="left"/>
      <w:pPr>
        <w:ind w:left="1080" w:hanging="360"/>
      </w:pPr>
      <w:rPr>
        <w:rFonts w:ascii="Symbol" w:hAnsi="Symbol"/>
      </w:rPr>
    </w:lvl>
    <w:lvl w:ilvl="4" w:tplc="80DA9122">
      <w:start w:val="1"/>
      <w:numFmt w:val="bullet"/>
      <w:lvlText w:val=""/>
      <w:lvlJc w:val="left"/>
      <w:pPr>
        <w:ind w:left="1080" w:hanging="360"/>
      </w:pPr>
      <w:rPr>
        <w:rFonts w:ascii="Symbol" w:hAnsi="Symbol"/>
      </w:rPr>
    </w:lvl>
    <w:lvl w:ilvl="5" w:tplc="5CF82468">
      <w:start w:val="1"/>
      <w:numFmt w:val="bullet"/>
      <w:lvlText w:val=""/>
      <w:lvlJc w:val="left"/>
      <w:pPr>
        <w:ind w:left="1080" w:hanging="360"/>
      </w:pPr>
      <w:rPr>
        <w:rFonts w:ascii="Symbol" w:hAnsi="Symbol"/>
      </w:rPr>
    </w:lvl>
    <w:lvl w:ilvl="6" w:tplc="FD0677E6">
      <w:start w:val="1"/>
      <w:numFmt w:val="bullet"/>
      <w:lvlText w:val=""/>
      <w:lvlJc w:val="left"/>
      <w:pPr>
        <w:ind w:left="1080" w:hanging="360"/>
      </w:pPr>
      <w:rPr>
        <w:rFonts w:ascii="Symbol" w:hAnsi="Symbol"/>
      </w:rPr>
    </w:lvl>
    <w:lvl w:ilvl="7" w:tplc="57A82778">
      <w:start w:val="1"/>
      <w:numFmt w:val="bullet"/>
      <w:lvlText w:val=""/>
      <w:lvlJc w:val="left"/>
      <w:pPr>
        <w:ind w:left="1080" w:hanging="360"/>
      </w:pPr>
      <w:rPr>
        <w:rFonts w:ascii="Symbol" w:hAnsi="Symbol"/>
      </w:rPr>
    </w:lvl>
    <w:lvl w:ilvl="8" w:tplc="9594BBDE">
      <w:start w:val="1"/>
      <w:numFmt w:val="bullet"/>
      <w:lvlText w:val=""/>
      <w:lvlJc w:val="left"/>
      <w:pPr>
        <w:ind w:left="1080" w:hanging="360"/>
      </w:pPr>
      <w:rPr>
        <w:rFonts w:ascii="Symbol" w:hAnsi="Symbol"/>
      </w:rPr>
    </w:lvl>
  </w:abstractNum>
  <w:abstractNum w:abstractNumId="45" w15:restartNumberingAfterBreak="0">
    <w:nsid w:val="77F8485B"/>
    <w:multiLevelType w:val="hybridMultilevel"/>
    <w:tmpl w:val="8D38FEEE"/>
    <w:lvl w:ilvl="0" w:tplc="5086B502">
      <w:start w:val="1"/>
      <w:numFmt w:val="decimal"/>
      <w:lvlText w:val="%1)"/>
      <w:lvlJc w:val="left"/>
      <w:pPr>
        <w:ind w:left="720" w:hanging="360"/>
      </w:pPr>
      <w:rPr>
        <w:rFonts w:hint="default" w:ascii="Times New Roman" w:hAnsi="Times New Roman" w:cs="Times New Roman"/>
        <w:color w:val="000000"/>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797E3B8C"/>
    <w:multiLevelType w:val="multilevel"/>
    <w:tmpl w:val="4A2E594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B071E06"/>
    <w:multiLevelType w:val="multilevel"/>
    <w:tmpl w:val="278A26E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D91B495"/>
    <w:multiLevelType w:val="hybridMultilevel"/>
    <w:tmpl w:val="8AE88F86"/>
    <w:lvl w:ilvl="0" w:tplc="7BA86A8A">
      <w:start w:val="1"/>
      <w:numFmt w:val="decimal"/>
      <w:lvlText w:val="4)"/>
      <w:lvlJc w:val="left"/>
      <w:pPr>
        <w:ind w:left="720" w:hanging="360"/>
      </w:pPr>
    </w:lvl>
    <w:lvl w:ilvl="1" w:tplc="9580E0A0">
      <w:start w:val="1"/>
      <w:numFmt w:val="lowerLetter"/>
      <w:lvlText w:val="%2."/>
      <w:lvlJc w:val="left"/>
      <w:pPr>
        <w:ind w:left="1440" w:hanging="360"/>
      </w:pPr>
    </w:lvl>
    <w:lvl w:ilvl="2" w:tplc="D6B0B094">
      <w:start w:val="1"/>
      <w:numFmt w:val="lowerRoman"/>
      <w:lvlText w:val="%3."/>
      <w:lvlJc w:val="right"/>
      <w:pPr>
        <w:ind w:left="2160" w:hanging="180"/>
      </w:pPr>
    </w:lvl>
    <w:lvl w:ilvl="3" w:tplc="AC6C178A">
      <w:start w:val="1"/>
      <w:numFmt w:val="decimal"/>
      <w:lvlText w:val="%4."/>
      <w:lvlJc w:val="left"/>
      <w:pPr>
        <w:ind w:left="2880" w:hanging="360"/>
      </w:pPr>
    </w:lvl>
    <w:lvl w:ilvl="4" w:tplc="516295C0">
      <w:start w:val="1"/>
      <w:numFmt w:val="lowerLetter"/>
      <w:lvlText w:val="%5."/>
      <w:lvlJc w:val="left"/>
      <w:pPr>
        <w:ind w:left="3600" w:hanging="360"/>
      </w:pPr>
    </w:lvl>
    <w:lvl w:ilvl="5" w:tplc="85C0A404">
      <w:start w:val="1"/>
      <w:numFmt w:val="lowerRoman"/>
      <w:lvlText w:val="%6."/>
      <w:lvlJc w:val="right"/>
      <w:pPr>
        <w:ind w:left="4320" w:hanging="180"/>
      </w:pPr>
    </w:lvl>
    <w:lvl w:ilvl="6" w:tplc="C09840E4">
      <w:start w:val="1"/>
      <w:numFmt w:val="decimal"/>
      <w:lvlText w:val="%7."/>
      <w:lvlJc w:val="left"/>
      <w:pPr>
        <w:ind w:left="5040" w:hanging="360"/>
      </w:pPr>
    </w:lvl>
    <w:lvl w:ilvl="7" w:tplc="EF8C627C">
      <w:start w:val="1"/>
      <w:numFmt w:val="lowerLetter"/>
      <w:lvlText w:val="%8."/>
      <w:lvlJc w:val="left"/>
      <w:pPr>
        <w:ind w:left="5760" w:hanging="360"/>
      </w:pPr>
    </w:lvl>
    <w:lvl w:ilvl="8" w:tplc="A22E4538">
      <w:start w:val="1"/>
      <w:numFmt w:val="lowerRoman"/>
      <w:lvlText w:val="%9."/>
      <w:lvlJc w:val="right"/>
      <w:pPr>
        <w:ind w:left="6480" w:hanging="180"/>
      </w:pPr>
    </w:lvl>
  </w:abstractNum>
  <w:abstractNum w:abstractNumId="49" w15:restartNumberingAfterBreak="0">
    <w:nsid w:val="7F1E734F"/>
    <w:multiLevelType w:val="multilevel"/>
    <w:tmpl w:val="D654E26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39197661">
    <w:abstractNumId w:val="48"/>
  </w:num>
  <w:num w:numId="2" w16cid:durableId="1472945633">
    <w:abstractNumId w:val="21"/>
  </w:num>
  <w:num w:numId="3" w16cid:durableId="248663634">
    <w:abstractNumId w:val="41"/>
  </w:num>
  <w:num w:numId="4" w16cid:durableId="483863236">
    <w:abstractNumId w:val="39"/>
  </w:num>
  <w:num w:numId="5" w16cid:durableId="751967909">
    <w:abstractNumId w:val="29"/>
  </w:num>
  <w:num w:numId="6" w16cid:durableId="1224289511">
    <w:abstractNumId w:val="19"/>
  </w:num>
  <w:num w:numId="7" w16cid:durableId="5908277">
    <w:abstractNumId w:val="27"/>
  </w:num>
  <w:num w:numId="8" w16cid:durableId="514080345">
    <w:abstractNumId w:val="43"/>
  </w:num>
  <w:num w:numId="9" w16cid:durableId="988023255">
    <w:abstractNumId w:val="26"/>
  </w:num>
  <w:num w:numId="10" w16cid:durableId="2054692608">
    <w:abstractNumId w:val="18"/>
  </w:num>
  <w:num w:numId="11" w16cid:durableId="155876458">
    <w:abstractNumId w:val="12"/>
  </w:num>
  <w:num w:numId="12" w16cid:durableId="1828086983">
    <w:abstractNumId w:val="32"/>
  </w:num>
  <w:num w:numId="13" w16cid:durableId="350304127">
    <w:abstractNumId w:val="36"/>
  </w:num>
  <w:num w:numId="14" w16cid:durableId="2076975425">
    <w:abstractNumId w:val="15"/>
  </w:num>
  <w:num w:numId="15" w16cid:durableId="2081974213">
    <w:abstractNumId w:val="1"/>
  </w:num>
  <w:num w:numId="16" w16cid:durableId="882180853">
    <w:abstractNumId w:val="16"/>
  </w:num>
  <w:num w:numId="17" w16cid:durableId="1773822286">
    <w:abstractNumId w:val="11"/>
  </w:num>
  <w:num w:numId="18" w16cid:durableId="279798042">
    <w:abstractNumId w:val="9"/>
  </w:num>
  <w:num w:numId="19" w16cid:durableId="1228611354">
    <w:abstractNumId w:val="33"/>
  </w:num>
  <w:num w:numId="20" w16cid:durableId="910234443">
    <w:abstractNumId w:val="3"/>
  </w:num>
  <w:num w:numId="21" w16cid:durableId="640042207">
    <w:abstractNumId w:val="10"/>
  </w:num>
  <w:num w:numId="22" w16cid:durableId="1163198912">
    <w:abstractNumId w:val="46"/>
  </w:num>
  <w:num w:numId="23" w16cid:durableId="637220524">
    <w:abstractNumId w:val="14"/>
  </w:num>
  <w:num w:numId="24" w16cid:durableId="833032039">
    <w:abstractNumId w:val="30"/>
  </w:num>
  <w:num w:numId="25" w16cid:durableId="1927298589">
    <w:abstractNumId w:val="5"/>
  </w:num>
  <w:num w:numId="26" w16cid:durableId="341979489">
    <w:abstractNumId w:val="6"/>
  </w:num>
  <w:num w:numId="27" w16cid:durableId="579676938">
    <w:abstractNumId w:val="23"/>
  </w:num>
  <w:num w:numId="28" w16cid:durableId="765417967">
    <w:abstractNumId w:val="49"/>
  </w:num>
  <w:num w:numId="29" w16cid:durableId="2127920367">
    <w:abstractNumId w:val="47"/>
  </w:num>
  <w:num w:numId="30" w16cid:durableId="1877545225">
    <w:abstractNumId w:val="42"/>
  </w:num>
  <w:num w:numId="31" w16cid:durableId="1396662766">
    <w:abstractNumId w:val="7"/>
  </w:num>
  <w:num w:numId="32" w16cid:durableId="493453170">
    <w:abstractNumId w:val="17"/>
  </w:num>
  <w:num w:numId="33" w16cid:durableId="2118719596">
    <w:abstractNumId w:val="45"/>
  </w:num>
  <w:num w:numId="34" w16cid:durableId="1331442989">
    <w:abstractNumId w:val="28"/>
  </w:num>
  <w:num w:numId="35" w16cid:durableId="976764844">
    <w:abstractNumId w:val="8"/>
  </w:num>
  <w:num w:numId="36" w16cid:durableId="164327381">
    <w:abstractNumId w:val="20"/>
  </w:num>
  <w:num w:numId="37" w16cid:durableId="1760905374">
    <w:abstractNumId w:val="22"/>
  </w:num>
  <w:num w:numId="38" w16cid:durableId="10054736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53780551">
    <w:abstractNumId w:val="4"/>
  </w:num>
  <w:num w:numId="40" w16cid:durableId="1047413104">
    <w:abstractNumId w:val="37"/>
  </w:num>
  <w:num w:numId="41" w16cid:durableId="11008334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43291899">
    <w:abstractNumId w:val="25"/>
  </w:num>
  <w:num w:numId="43" w16cid:durableId="1552422313">
    <w:abstractNumId w:val="38"/>
  </w:num>
  <w:num w:numId="44" w16cid:durableId="500852682">
    <w:abstractNumId w:val="31"/>
  </w:num>
  <w:num w:numId="45" w16cid:durableId="1614632827">
    <w:abstractNumId w:val="24"/>
  </w:num>
  <w:num w:numId="46" w16cid:durableId="1629505957">
    <w:abstractNumId w:val="44"/>
  </w:num>
  <w:num w:numId="47" w16cid:durableId="1821461994">
    <w:abstractNumId w:val="0"/>
  </w:num>
  <w:num w:numId="48" w16cid:durableId="706178475">
    <w:abstractNumId w:val="35"/>
  </w:num>
  <w:num w:numId="49" w16cid:durableId="1041592040">
    <w:abstractNumId w:val="40"/>
  </w:num>
  <w:num w:numId="50" w16cid:durableId="365178160">
    <w:abstractNumId w:val="34"/>
  </w:num>
</w:numbering>
</file>

<file path=word/people.xml><?xml version="1.0" encoding="utf-8"?>
<w15:people xmlns:mc="http://schemas.openxmlformats.org/markup-compatibility/2006" xmlns:w15="http://schemas.microsoft.com/office/word/2012/wordml" mc:Ignorable="w15">
  <w15:person w15:author="Aili Sandre - JUSTDIGI">
    <w15:presenceInfo w15:providerId="AD" w15:userId="S::aili.sandre@justdigi.ee::5c51914f-c8e4-463d-98be-e24fff1b55da"/>
  </w15:person>
  <w15:person w15:author="Markus Ühtigi - JUSTDIGI">
    <w15:presenceInfo w15:providerId="AD" w15:userId="S::markus.yhtigi@justdigi.ee::e1f19cc9-ee5a-433d-8ca6-434617a5ebbf"/>
  </w15:person>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dirty"/>
  <w:trackRevisions w:val="tru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136"/>
    <w:rsid w:val="00001644"/>
    <w:rsid w:val="00005C2F"/>
    <w:rsid w:val="00011B6A"/>
    <w:rsid w:val="00012100"/>
    <w:rsid w:val="00013A3C"/>
    <w:rsid w:val="000146C8"/>
    <w:rsid w:val="00017555"/>
    <w:rsid w:val="00017AAF"/>
    <w:rsid w:val="000205A4"/>
    <w:rsid w:val="000232BA"/>
    <w:rsid w:val="00031FCC"/>
    <w:rsid w:val="0003283B"/>
    <w:rsid w:val="00034D7E"/>
    <w:rsid w:val="00035192"/>
    <w:rsid w:val="00035793"/>
    <w:rsid w:val="0003709F"/>
    <w:rsid w:val="00037156"/>
    <w:rsid w:val="00037FB0"/>
    <w:rsid w:val="00042A7D"/>
    <w:rsid w:val="00043A34"/>
    <w:rsid w:val="00044438"/>
    <w:rsid w:val="00044468"/>
    <w:rsid w:val="000530E7"/>
    <w:rsid w:val="000559E4"/>
    <w:rsid w:val="0006134D"/>
    <w:rsid w:val="000678AF"/>
    <w:rsid w:val="00070D25"/>
    <w:rsid w:val="00071A7B"/>
    <w:rsid w:val="00073194"/>
    <w:rsid w:val="0007620F"/>
    <w:rsid w:val="00080E07"/>
    <w:rsid w:val="000816FF"/>
    <w:rsid w:val="00083D1E"/>
    <w:rsid w:val="000878C7"/>
    <w:rsid w:val="00090278"/>
    <w:rsid w:val="00091BFE"/>
    <w:rsid w:val="00093AD6"/>
    <w:rsid w:val="00096850"/>
    <w:rsid w:val="000A5E49"/>
    <w:rsid w:val="000B1719"/>
    <w:rsid w:val="000B1976"/>
    <w:rsid w:val="000B41AB"/>
    <w:rsid w:val="000C4DD3"/>
    <w:rsid w:val="000C6BCB"/>
    <w:rsid w:val="000D0809"/>
    <w:rsid w:val="000D13AA"/>
    <w:rsid w:val="000D1425"/>
    <w:rsid w:val="000D3C19"/>
    <w:rsid w:val="000E11AD"/>
    <w:rsid w:val="000E11C9"/>
    <w:rsid w:val="000E1208"/>
    <w:rsid w:val="000E5CF9"/>
    <w:rsid w:val="000F046A"/>
    <w:rsid w:val="001003A6"/>
    <w:rsid w:val="0010248B"/>
    <w:rsid w:val="00103490"/>
    <w:rsid w:val="00104F0B"/>
    <w:rsid w:val="00105703"/>
    <w:rsid w:val="00107B21"/>
    <w:rsid w:val="00120305"/>
    <w:rsid w:val="00121F6A"/>
    <w:rsid w:val="001251B0"/>
    <w:rsid w:val="00125E55"/>
    <w:rsid w:val="001269C9"/>
    <w:rsid w:val="00130B03"/>
    <w:rsid w:val="00134224"/>
    <w:rsid w:val="00134B73"/>
    <w:rsid w:val="00134C24"/>
    <w:rsid w:val="00141ABC"/>
    <w:rsid w:val="00143649"/>
    <w:rsid w:val="00146BD2"/>
    <w:rsid w:val="00146F6C"/>
    <w:rsid w:val="00155533"/>
    <w:rsid w:val="0015582E"/>
    <w:rsid w:val="001615DA"/>
    <w:rsid w:val="001623C5"/>
    <w:rsid w:val="00162CD5"/>
    <w:rsid w:val="00165639"/>
    <w:rsid w:val="001674AE"/>
    <w:rsid w:val="00167A03"/>
    <w:rsid w:val="00170BB0"/>
    <w:rsid w:val="001710B2"/>
    <w:rsid w:val="00172B07"/>
    <w:rsid w:val="00177008"/>
    <w:rsid w:val="00181396"/>
    <w:rsid w:val="00185415"/>
    <w:rsid w:val="00187577"/>
    <w:rsid w:val="00187EBE"/>
    <w:rsid w:val="0019143D"/>
    <w:rsid w:val="00192C40"/>
    <w:rsid w:val="0019430C"/>
    <w:rsid w:val="00195100"/>
    <w:rsid w:val="00195384"/>
    <w:rsid w:val="00197C23"/>
    <w:rsid w:val="001A095A"/>
    <w:rsid w:val="001A23FC"/>
    <w:rsid w:val="001A25C6"/>
    <w:rsid w:val="001A2792"/>
    <w:rsid w:val="001A65D9"/>
    <w:rsid w:val="001B22F6"/>
    <w:rsid w:val="001B295B"/>
    <w:rsid w:val="001B2A8E"/>
    <w:rsid w:val="001B471D"/>
    <w:rsid w:val="001B613F"/>
    <w:rsid w:val="001C0212"/>
    <w:rsid w:val="001C2431"/>
    <w:rsid w:val="001C2FC9"/>
    <w:rsid w:val="001C5F24"/>
    <w:rsid w:val="001C7008"/>
    <w:rsid w:val="001C7329"/>
    <w:rsid w:val="001D06C9"/>
    <w:rsid w:val="001D1C7D"/>
    <w:rsid w:val="001D678F"/>
    <w:rsid w:val="001E2398"/>
    <w:rsid w:val="001E4ED0"/>
    <w:rsid w:val="001F0A2E"/>
    <w:rsid w:val="001F5A77"/>
    <w:rsid w:val="001F7A5A"/>
    <w:rsid w:val="00200240"/>
    <w:rsid w:val="00201E53"/>
    <w:rsid w:val="00202BBD"/>
    <w:rsid w:val="00203B9D"/>
    <w:rsid w:val="00203BFF"/>
    <w:rsid w:val="00205668"/>
    <w:rsid w:val="00205DF0"/>
    <w:rsid w:val="002061A9"/>
    <w:rsid w:val="0021108D"/>
    <w:rsid w:val="00211CC9"/>
    <w:rsid w:val="00213180"/>
    <w:rsid w:val="0021340C"/>
    <w:rsid w:val="00214334"/>
    <w:rsid w:val="0022158F"/>
    <w:rsid w:val="00222582"/>
    <w:rsid w:val="00222E88"/>
    <w:rsid w:val="00226781"/>
    <w:rsid w:val="00227526"/>
    <w:rsid w:val="00233266"/>
    <w:rsid w:val="0023328B"/>
    <w:rsid w:val="0023356D"/>
    <w:rsid w:val="002364F0"/>
    <w:rsid w:val="00240560"/>
    <w:rsid w:val="00242ED6"/>
    <w:rsid w:val="002436EF"/>
    <w:rsid w:val="00244391"/>
    <w:rsid w:val="00245629"/>
    <w:rsid w:val="0025152B"/>
    <w:rsid w:val="002532C9"/>
    <w:rsid w:val="00255B95"/>
    <w:rsid w:val="00256F6A"/>
    <w:rsid w:val="002614B8"/>
    <w:rsid w:val="002642DF"/>
    <w:rsid w:val="002664D3"/>
    <w:rsid w:val="0027162A"/>
    <w:rsid w:val="00274CA3"/>
    <w:rsid w:val="00276A91"/>
    <w:rsid w:val="00282625"/>
    <w:rsid w:val="0028385D"/>
    <w:rsid w:val="002906BB"/>
    <w:rsid w:val="00290C14"/>
    <w:rsid w:val="002948CA"/>
    <w:rsid w:val="002A1AC8"/>
    <w:rsid w:val="002A4CFE"/>
    <w:rsid w:val="002A6413"/>
    <w:rsid w:val="002B3993"/>
    <w:rsid w:val="002B57CF"/>
    <w:rsid w:val="002B7ABD"/>
    <w:rsid w:val="002C0D79"/>
    <w:rsid w:val="002C12EF"/>
    <w:rsid w:val="002C1A03"/>
    <w:rsid w:val="002C4B50"/>
    <w:rsid w:val="002C5FF1"/>
    <w:rsid w:val="002C7D21"/>
    <w:rsid w:val="002D257B"/>
    <w:rsid w:val="002D658E"/>
    <w:rsid w:val="002D6C69"/>
    <w:rsid w:val="002D778A"/>
    <w:rsid w:val="002E0D3C"/>
    <w:rsid w:val="002E158B"/>
    <w:rsid w:val="002E1DA9"/>
    <w:rsid w:val="002E1F77"/>
    <w:rsid w:val="002E3247"/>
    <w:rsid w:val="002E73DB"/>
    <w:rsid w:val="002F3EDA"/>
    <w:rsid w:val="003013F6"/>
    <w:rsid w:val="00302A17"/>
    <w:rsid w:val="00306A77"/>
    <w:rsid w:val="00307867"/>
    <w:rsid w:val="0031174A"/>
    <w:rsid w:val="00320F84"/>
    <w:rsid w:val="003247FB"/>
    <w:rsid w:val="00326675"/>
    <w:rsid w:val="00330CD6"/>
    <w:rsid w:val="00332471"/>
    <w:rsid w:val="00332473"/>
    <w:rsid w:val="00336C51"/>
    <w:rsid w:val="00336D0F"/>
    <w:rsid w:val="003406DF"/>
    <w:rsid w:val="00343506"/>
    <w:rsid w:val="00343C6D"/>
    <w:rsid w:val="003470AD"/>
    <w:rsid w:val="003474C1"/>
    <w:rsid w:val="00351752"/>
    <w:rsid w:val="00352045"/>
    <w:rsid w:val="0035304F"/>
    <w:rsid w:val="00355241"/>
    <w:rsid w:val="003618D8"/>
    <w:rsid w:val="00361BDF"/>
    <w:rsid w:val="00365353"/>
    <w:rsid w:val="003662A6"/>
    <w:rsid w:val="00366463"/>
    <w:rsid w:val="0037288D"/>
    <w:rsid w:val="00377E1B"/>
    <w:rsid w:val="003818A9"/>
    <w:rsid w:val="0038382F"/>
    <w:rsid w:val="00385D70"/>
    <w:rsid w:val="00390FAD"/>
    <w:rsid w:val="00394E08"/>
    <w:rsid w:val="00395F6D"/>
    <w:rsid w:val="00396906"/>
    <w:rsid w:val="003A41F0"/>
    <w:rsid w:val="003A595B"/>
    <w:rsid w:val="003B0181"/>
    <w:rsid w:val="003B0B39"/>
    <w:rsid w:val="003B16BA"/>
    <w:rsid w:val="003B4589"/>
    <w:rsid w:val="003B6F99"/>
    <w:rsid w:val="003C2BA5"/>
    <w:rsid w:val="003C5443"/>
    <w:rsid w:val="003C572F"/>
    <w:rsid w:val="003D3D8D"/>
    <w:rsid w:val="003D693F"/>
    <w:rsid w:val="003D7E36"/>
    <w:rsid w:val="003E0006"/>
    <w:rsid w:val="003E07DA"/>
    <w:rsid w:val="003E3E74"/>
    <w:rsid w:val="003E3ECD"/>
    <w:rsid w:val="003E4611"/>
    <w:rsid w:val="003E65D9"/>
    <w:rsid w:val="003E71EC"/>
    <w:rsid w:val="003E7B16"/>
    <w:rsid w:val="003F05EB"/>
    <w:rsid w:val="003F0C82"/>
    <w:rsid w:val="003F4F74"/>
    <w:rsid w:val="003F5E2E"/>
    <w:rsid w:val="003F6025"/>
    <w:rsid w:val="003F608E"/>
    <w:rsid w:val="003F6409"/>
    <w:rsid w:val="003F7218"/>
    <w:rsid w:val="00400D39"/>
    <w:rsid w:val="00401DCB"/>
    <w:rsid w:val="0040497C"/>
    <w:rsid w:val="004059DB"/>
    <w:rsid w:val="00406B8C"/>
    <w:rsid w:val="00412B0D"/>
    <w:rsid w:val="004146A2"/>
    <w:rsid w:val="004163BF"/>
    <w:rsid w:val="0042345F"/>
    <w:rsid w:val="00423DC5"/>
    <w:rsid w:val="00435622"/>
    <w:rsid w:val="00436119"/>
    <w:rsid w:val="00436156"/>
    <w:rsid w:val="0043727C"/>
    <w:rsid w:val="004375F5"/>
    <w:rsid w:val="00440FEF"/>
    <w:rsid w:val="00447CC9"/>
    <w:rsid w:val="00451DF2"/>
    <w:rsid w:val="0045250C"/>
    <w:rsid w:val="00453D62"/>
    <w:rsid w:val="00456577"/>
    <w:rsid w:val="00456CB5"/>
    <w:rsid w:val="00465585"/>
    <w:rsid w:val="00465642"/>
    <w:rsid w:val="0046749F"/>
    <w:rsid w:val="0047091C"/>
    <w:rsid w:val="004715D9"/>
    <w:rsid w:val="004721EC"/>
    <w:rsid w:val="004748E0"/>
    <w:rsid w:val="004778E5"/>
    <w:rsid w:val="00480381"/>
    <w:rsid w:val="004815C3"/>
    <w:rsid w:val="0048268F"/>
    <w:rsid w:val="0048362D"/>
    <w:rsid w:val="00485D1D"/>
    <w:rsid w:val="004862DD"/>
    <w:rsid w:val="00487507"/>
    <w:rsid w:val="00494793"/>
    <w:rsid w:val="00495BC3"/>
    <w:rsid w:val="00497AA7"/>
    <w:rsid w:val="004A46C5"/>
    <w:rsid w:val="004B0C83"/>
    <w:rsid w:val="004B1AC9"/>
    <w:rsid w:val="004B40CC"/>
    <w:rsid w:val="004C4816"/>
    <w:rsid w:val="004C6D0D"/>
    <w:rsid w:val="004D00F8"/>
    <w:rsid w:val="004D0337"/>
    <w:rsid w:val="004D184A"/>
    <w:rsid w:val="004D2284"/>
    <w:rsid w:val="004D3C39"/>
    <w:rsid w:val="004D4DB6"/>
    <w:rsid w:val="004D5297"/>
    <w:rsid w:val="004D5895"/>
    <w:rsid w:val="004D58E9"/>
    <w:rsid w:val="004D5D97"/>
    <w:rsid w:val="004D5EBD"/>
    <w:rsid w:val="004D64DC"/>
    <w:rsid w:val="004D6CEF"/>
    <w:rsid w:val="004D7DE1"/>
    <w:rsid w:val="004D7DFC"/>
    <w:rsid w:val="004D7FDF"/>
    <w:rsid w:val="004E08C5"/>
    <w:rsid w:val="004E0B2D"/>
    <w:rsid w:val="004E36E4"/>
    <w:rsid w:val="004E593D"/>
    <w:rsid w:val="004E6595"/>
    <w:rsid w:val="004F2E9B"/>
    <w:rsid w:val="004F3484"/>
    <w:rsid w:val="004F4903"/>
    <w:rsid w:val="004F4BD0"/>
    <w:rsid w:val="004F5A9D"/>
    <w:rsid w:val="005008F3"/>
    <w:rsid w:val="00502444"/>
    <w:rsid w:val="0050718D"/>
    <w:rsid w:val="00511869"/>
    <w:rsid w:val="0051201F"/>
    <w:rsid w:val="0051381C"/>
    <w:rsid w:val="00515CB3"/>
    <w:rsid w:val="0051680E"/>
    <w:rsid w:val="005178C8"/>
    <w:rsid w:val="005178CB"/>
    <w:rsid w:val="00521546"/>
    <w:rsid w:val="005235D9"/>
    <w:rsid w:val="00523707"/>
    <w:rsid w:val="005239B4"/>
    <w:rsid w:val="0052403C"/>
    <w:rsid w:val="0052505A"/>
    <w:rsid w:val="00526EA1"/>
    <w:rsid w:val="00527352"/>
    <w:rsid w:val="005345A9"/>
    <w:rsid w:val="005346CC"/>
    <w:rsid w:val="00534921"/>
    <w:rsid w:val="00540242"/>
    <w:rsid w:val="00540F2F"/>
    <w:rsid w:val="00541068"/>
    <w:rsid w:val="00545149"/>
    <w:rsid w:val="00552A4E"/>
    <w:rsid w:val="00554823"/>
    <w:rsid w:val="00554D1E"/>
    <w:rsid w:val="00560DF1"/>
    <w:rsid w:val="00561F72"/>
    <w:rsid w:val="00565326"/>
    <w:rsid w:val="005658F7"/>
    <w:rsid w:val="005701F5"/>
    <w:rsid w:val="00572444"/>
    <w:rsid w:val="00574171"/>
    <w:rsid w:val="00574DFA"/>
    <w:rsid w:val="00575083"/>
    <w:rsid w:val="00577169"/>
    <w:rsid w:val="0058210B"/>
    <w:rsid w:val="0058257C"/>
    <w:rsid w:val="0058723E"/>
    <w:rsid w:val="005879F5"/>
    <w:rsid w:val="00587F3F"/>
    <w:rsid w:val="00594300"/>
    <w:rsid w:val="00595AE7"/>
    <w:rsid w:val="00595C72"/>
    <w:rsid w:val="005A0E79"/>
    <w:rsid w:val="005A3BF7"/>
    <w:rsid w:val="005A440A"/>
    <w:rsid w:val="005A44C0"/>
    <w:rsid w:val="005A5398"/>
    <w:rsid w:val="005A5DDB"/>
    <w:rsid w:val="005B0D8F"/>
    <w:rsid w:val="005B16AE"/>
    <w:rsid w:val="005B1745"/>
    <w:rsid w:val="005B2122"/>
    <w:rsid w:val="005B59E8"/>
    <w:rsid w:val="005B5DC9"/>
    <w:rsid w:val="005B68A3"/>
    <w:rsid w:val="005C633D"/>
    <w:rsid w:val="005C68C3"/>
    <w:rsid w:val="005C6DDF"/>
    <w:rsid w:val="005C7136"/>
    <w:rsid w:val="005C7675"/>
    <w:rsid w:val="005D1087"/>
    <w:rsid w:val="005D3F59"/>
    <w:rsid w:val="005D63E0"/>
    <w:rsid w:val="005D6CA3"/>
    <w:rsid w:val="005E0D3C"/>
    <w:rsid w:val="005E1C07"/>
    <w:rsid w:val="005E23CB"/>
    <w:rsid w:val="005E23E8"/>
    <w:rsid w:val="005E2E2B"/>
    <w:rsid w:val="005E5BC4"/>
    <w:rsid w:val="005E6EA4"/>
    <w:rsid w:val="005F3B2C"/>
    <w:rsid w:val="005F422D"/>
    <w:rsid w:val="005F4E1E"/>
    <w:rsid w:val="005F56B0"/>
    <w:rsid w:val="005F7B5F"/>
    <w:rsid w:val="00603AF0"/>
    <w:rsid w:val="00613016"/>
    <w:rsid w:val="00614D01"/>
    <w:rsid w:val="006163CC"/>
    <w:rsid w:val="00616EC6"/>
    <w:rsid w:val="006170D5"/>
    <w:rsid w:val="00621FBC"/>
    <w:rsid w:val="006233CE"/>
    <w:rsid w:val="00624124"/>
    <w:rsid w:val="00625A80"/>
    <w:rsid w:val="00626A3E"/>
    <w:rsid w:val="00627302"/>
    <w:rsid w:val="00627C31"/>
    <w:rsid w:val="00632AC3"/>
    <w:rsid w:val="0063371B"/>
    <w:rsid w:val="006369FE"/>
    <w:rsid w:val="0064110B"/>
    <w:rsid w:val="00643209"/>
    <w:rsid w:val="00644778"/>
    <w:rsid w:val="006466F6"/>
    <w:rsid w:val="00647EA5"/>
    <w:rsid w:val="00652510"/>
    <w:rsid w:val="00653CB5"/>
    <w:rsid w:val="00663398"/>
    <w:rsid w:val="006658F1"/>
    <w:rsid w:val="0066646A"/>
    <w:rsid w:val="006676ED"/>
    <w:rsid w:val="00672DE0"/>
    <w:rsid w:val="00672FFD"/>
    <w:rsid w:val="0067461D"/>
    <w:rsid w:val="006754FB"/>
    <w:rsid w:val="00675B74"/>
    <w:rsid w:val="00676393"/>
    <w:rsid w:val="00680C09"/>
    <w:rsid w:val="00680FB4"/>
    <w:rsid w:val="0068146F"/>
    <w:rsid w:val="00681A7C"/>
    <w:rsid w:val="00684346"/>
    <w:rsid w:val="0068602D"/>
    <w:rsid w:val="00687C9A"/>
    <w:rsid w:val="00687DA3"/>
    <w:rsid w:val="0068DD91"/>
    <w:rsid w:val="0069029F"/>
    <w:rsid w:val="00694724"/>
    <w:rsid w:val="00695D5C"/>
    <w:rsid w:val="006A116B"/>
    <w:rsid w:val="006A1E69"/>
    <w:rsid w:val="006A234A"/>
    <w:rsid w:val="006A77CE"/>
    <w:rsid w:val="006B11CD"/>
    <w:rsid w:val="006B1EF9"/>
    <w:rsid w:val="006B35AF"/>
    <w:rsid w:val="006B4301"/>
    <w:rsid w:val="006B564D"/>
    <w:rsid w:val="006B5C34"/>
    <w:rsid w:val="006B6D8F"/>
    <w:rsid w:val="006B707F"/>
    <w:rsid w:val="006C2C2E"/>
    <w:rsid w:val="006C4318"/>
    <w:rsid w:val="006C516C"/>
    <w:rsid w:val="006D0BF6"/>
    <w:rsid w:val="006D0F33"/>
    <w:rsid w:val="006D1672"/>
    <w:rsid w:val="006D5B97"/>
    <w:rsid w:val="006D6137"/>
    <w:rsid w:val="006D70DB"/>
    <w:rsid w:val="006E0A65"/>
    <w:rsid w:val="006E0B5B"/>
    <w:rsid w:val="006E1EED"/>
    <w:rsid w:val="006E2265"/>
    <w:rsid w:val="006E3AD1"/>
    <w:rsid w:val="006E60F4"/>
    <w:rsid w:val="006E6A24"/>
    <w:rsid w:val="006F0D3F"/>
    <w:rsid w:val="006F48C5"/>
    <w:rsid w:val="006F5BE4"/>
    <w:rsid w:val="007016AC"/>
    <w:rsid w:val="007023FE"/>
    <w:rsid w:val="00703B2A"/>
    <w:rsid w:val="007050B4"/>
    <w:rsid w:val="00706167"/>
    <w:rsid w:val="00711246"/>
    <w:rsid w:val="00712E60"/>
    <w:rsid w:val="00712FB0"/>
    <w:rsid w:val="0071326E"/>
    <w:rsid w:val="00714067"/>
    <w:rsid w:val="0071414A"/>
    <w:rsid w:val="007205FB"/>
    <w:rsid w:val="00720EC7"/>
    <w:rsid w:val="00721A02"/>
    <w:rsid w:val="00721D34"/>
    <w:rsid w:val="00723DAA"/>
    <w:rsid w:val="007247F1"/>
    <w:rsid w:val="00724870"/>
    <w:rsid w:val="007251AC"/>
    <w:rsid w:val="007255BA"/>
    <w:rsid w:val="00726F9D"/>
    <w:rsid w:val="007324FB"/>
    <w:rsid w:val="00734124"/>
    <w:rsid w:val="007357AD"/>
    <w:rsid w:val="00736A2D"/>
    <w:rsid w:val="00742349"/>
    <w:rsid w:val="00743E8A"/>
    <w:rsid w:val="0075146C"/>
    <w:rsid w:val="007516B1"/>
    <w:rsid w:val="007522E8"/>
    <w:rsid w:val="0075334D"/>
    <w:rsid w:val="00765FF8"/>
    <w:rsid w:val="007669A8"/>
    <w:rsid w:val="00766E38"/>
    <w:rsid w:val="00773327"/>
    <w:rsid w:val="00774BC0"/>
    <w:rsid w:val="00781BDD"/>
    <w:rsid w:val="00783605"/>
    <w:rsid w:val="007842B8"/>
    <w:rsid w:val="00794245"/>
    <w:rsid w:val="007A2F92"/>
    <w:rsid w:val="007A4C0E"/>
    <w:rsid w:val="007A53DF"/>
    <w:rsid w:val="007A5CF0"/>
    <w:rsid w:val="007A6658"/>
    <w:rsid w:val="007B0BA1"/>
    <w:rsid w:val="007B2FEA"/>
    <w:rsid w:val="007B7381"/>
    <w:rsid w:val="007C0345"/>
    <w:rsid w:val="007C2666"/>
    <w:rsid w:val="007C33DE"/>
    <w:rsid w:val="007C3AE3"/>
    <w:rsid w:val="007C4635"/>
    <w:rsid w:val="007C568C"/>
    <w:rsid w:val="007D0B9F"/>
    <w:rsid w:val="007D58A3"/>
    <w:rsid w:val="007D6EF7"/>
    <w:rsid w:val="007D7014"/>
    <w:rsid w:val="007E035D"/>
    <w:rsid w:val="007E3965"/>
    <w:rsid w:val="007E6BD3"/>
    <w:rsid w:val="007E7228"/>
    <w:rsid w:val="007F04CE"/>
    <w:rsid w:val="007F0AC4"/>
    <w:rsid w:val="007F6747"/>
    <w:rsid w:val="007F731E"/>
    <w:rsid w:val="00802690"/>
    <w:rsid w:val="008078E5"/>
    <w:rsid w:val="00807AD4"/>
    <w:rsid w:val="00814BCE"/>
    <w:rsid w:val="008167B3"/>
    <w:rsid w:val="00822E74"/>
    <w:rsid w:val="008265F7"/>
    <w:rsid w:val="00827C67"/>
    <w:rsid w:val="008300C4"/>
    <w:rsid w:val="008309C0"/>
    <w:rsid w:val="00832CF2"/>
    <w:rsid w:val="0083594F"/>
    <w:rsid w:val="00842120"/>
    <w:rsid w:val="00842693"/>
    <w:rsid w:val="008432E1"/>
    <w:rsid w:val="008439D2"/>
    <w:rsid w:val="00845C3B"/>
    <w:rsid w:val="00856760"/>
    <w:rsid w:val="00856959"/>
    <w:rsid w:val="008604C7"/>
    <w:rsid w:val="00860816"/>
    <w:rsid w:val="00861EAE"/>
    <w:rsid w:val="0086241D"/>
    <w:rsid w:val="00863325"/>
    <w:rsid w:val="00863B83"/>
    <w:rsid w:val="00863BBE"/>
    <w:rsid w:val="008656B7"/>
    <w:rsid w:val="008701A5"/>
    <w:rsid w:val="00877198"/>
    <w:rsid w:val="00883445"/>
    <w:rsid w:val="00883B06"/>
    <w:rsid w:val="00883DCD"/>
    <w:rsid w:val="00883EC2"/>
    <w:rsid w:val="008908FB"/>
    <w:rsid w:val="00890FA8"/>
    <w:rsid w:val="00891718"/>
    <w:rsid w:val="00891DD4"/>
    <w:rsid w:val="00891DFD"/>
    <w:rsid w:val="00895C19"/>
    <w:rsid w:val="00896550"/>
    <w:rsid w:val="0089657A"/>
    <w:rsid w:val="008A2217"/>
    <w:rsid w:val="008A4E27"/>
    <w:rsid w:val="008A6148"/>
    <w:rsid w:val="008A616D"/>
    <w:rsid w:val="008A7026"/>
    <w:rsid w:val="008B232F"/>
    <w:rsid w:val="008B5172"/>
    <w:rsid w:val="008C2603"/>
    <w:rsid w:val="008C27B8"/>
    <w:rsid w:val="008C43B8"/>
    <w:rsid w:val="008C5938"/>
    <w:rsid w:val="008D0ADE"/>
    <w:rsid w:val="008D19B4"/>
    <w:rsid w:val="008D6432"/>
    <w:rsid w:val="008D6D27"/>
    <w:rsid w:val="008D78EC"/>
    <w:rsid w:val="008E1625"/>
    <w:rsid w:val="008E2FC1"/>
    <w:rsid w:val="008E3415"/>
    <w:rsid w:val="008E5468"/>
    <w:rsid w:val="008E72B3"/>
    <w:rsid w:val="008E741F"/>
    <w:rsid w:val="008F345F"/>
    <w:rsid w:val="008F3C22"/>
    <w:rsid w:val="00902C12"/>
    <w:rsid w:val="00904543"/>
    <w:rsid w:val="009045CB"/>
    <w:rsid w:val="00907C32"/>
    <w:rsid w:val="009179F4"/>
    <w:rsid w:val="00924CD5"/>
    <w:rsid w:val="00927A33"/>
    <w:rsid w:val="00930B20"/>
    <w:rsid w:val="009340DA"/>
    <w:rsid w:val="0093437C"/>
    <w:rsid w:val="0094137D"/>
    <w:rsid w:val="009444E3"/>
    <w:rsid w:val="009461DB"/>
    <w:rsid w:val="00956CA5"/>
    <w:rsid w:val="009613E5"/>
    <w:rsid w:val="00962D58"/>
    <w:rsid w:val="009719D8"/>
    <w:rsid w:val="00974A35"/>
    <w:rsid w:val="00984190"/>
    <w:rsid w:val="00984346"/>
    <w:rsid w:val="00984B93"/>
    <w:rsid w:val="0098598D"/>
    <w:rsid w:val="009860D8"/>
    <w:rsid w:val="009871C6"/>
    <w:rsid w:val="00987B95"/>
    <w:rsid w:val="00990B22"/>
    <w:rsid w:val="00993EA2"/>
    <w:rsid w:val="00996372"/>
    <w:rsid w:val="0099761C"/>
    <w:rsid w:val="009A3931"/>
    <w:rsid w:val="009A3C4A"/>
    <w:rsid w:val="009A3E90"/>
    <w:rsid w:val="009A696A"/>
    <w:rsid w:val="009B1C37"/>
    <w:rsid w:val="009B202C"/>
    <w:rsid w:val="009B3CFC"/>
    <w:rsid w:val="009B400D"/>
    <w:rsid w:val="009B4CBE"/>
    <w:rsid w:val="009B53D3"/>
    <w:rsid w:val="009B62E2"/>
    <w:rsid w:val="009C08AE"/>
    <w:rsid w:val="009C0944"/>
    <w:rsid w:val="009C22C0"/>
    <w:rsid w:val="009C31B1"/>
    <w:rsid w:val="009C5393"/>
    <w:rsid w:val="009C54A0"/>
    <w:rsid w:val="009C5DF0"/>
    <w:rsid w:val="009D0A8C"/>
    <w:rsid w:val="009D30CA"/>
    <w:rsid w:val="009D327A"/>
    <w:rsid w:val="009D58BD"/>
    <w:rsid w:val="009E04AE"/>
    <w:rsid w:val="009E2EC4"/>
    <w:rsid w:val="009E3B9E"/>
    <w:rsid w:val="009E5356"/>
    <w:rsid w:val="009E6DC8"/>
    <w:rsid w:val="009F3A2C"/>
    <w:rsid w:val="009F6676"/>
    <w:rsid w:val="00A01832"/>
    <w:rsid w:val="00A05865"/>
    <w:rsid w:val="00A064EC"/>
    <w:rsid w:val="00A10A42"/>
    <w:rsid w:val="00A2220B"/>
    <w:rsid w:val="00A24086"/>
    <w:rsid w:val="00A245BE"/>
    <w:rsid w:val="00A252E5"/>
    <w:rsid w:val="00A26D15"/>
    <w:rsid w:val="00A270EB"/>
    <w:rsid w:val="00A27B2A"/>
    <w:rsid w:val="00A30789"/>
    <w:rsid w:val="00A30BA6"/>
    <w:rsid w:val="00A30EBD"/>
    <w:rsid w:val="00A335A7"/>
    <w:rsid w:val="00A33C1B"/>
    <w:rsid w:val="00A35301"/>
    <w:rsid w:val="00A37B98"/>
    <w:rsid w:val="00A40804"/>
    <w:rsid w:val="00A47BA2"/>
    <w:rsid w:val="00A55630"/>
    <w:rsid w:val="00A607C8"/>
    <w:rsid w:val="00A617EC"/>
    <w:rsid w:val="00A61F73"/>
    <w:rsid w:val="00A64EB4"/>
    <w:rsid w:val="00A67BD8"/>
    <w:rsid w:val="00A67DB3"/>
    <w:rsid w:val="00A70F16"/>
    <w:rsid w:val="00A7165A"/>
    <w:rsid w:val="00A721B1"/>
    <w:rsid w:val="00A72E47"/>
    <w:rsid w:val="00A74B92"/>
    <w:rsid w:val="00A81445"/>
    <w:rsid w:val="00A82217"/>
    <w:rsid w:val="00A83AC4"/>
    <w:rsid w:val="00A863FA"/>
    <w:rsid w:val="00A87B11"/>
    <w:rsid w:val="00A95250"/>
    <w:rsid w:val="00A95444"/>
    <w:rsid w:val="00A96F0B"/>
    <w:rsid w:val="00AA302A"/>
    <w:rsid w:val="00AA3CA2"/>
    <w:rsid w:val="00AB1F0F"/>
    <w:rsid w:val="00AB4A3A"/>
    <w:rsid w:val="00AC00D6"/>
    <w:rsid w:val="00AC0EEB"/>
    <w:rsid w:val="00AC1844"/>
    <w:rsid w:val="00AC7F4C"/>
    <w:rsid w:val="00AD3718"/>
    <w:rsid w:val="00AD373B"/>
    <w:rsid w:val="00AD4CC3"/>
    <w:rsid w:val="00AD6C33"/>
    <w:rsid w:val="00AE4070"/>
    <w:rsid w:val="00AE641E"/>
    <w:rsid w:val="00AE707E"/>
    <w:rsid w:val="00AF0445"/>
    <w:rsid w:val="00AF0849"/>
    <w:rsid w:val="00AF36C7"/>
    <w:rsid w:val="00AF3FFD"/>
    <w:rsid w:val="00AF5ADE"/>
    <w:rsid w:val="00B039EC"/>
    <w:rsid w:val="00B04C93"/>
    <w:rsid w:val="00B06906"/>
    <w:rsid w:val="00B12E4E"/>
    <w:rsid w:val="00B137A5"/>
    <w:rsid w:val="00B20351"/>
    <w:rsid w:val="00B20FCE"/>
    <w:rsid w:val="00B243F0"/>
    <w:rsid w:val="00B2564F"/>
    <w:rsid w:val="00B25F54"/>
    <w:rsid w:val="00B2783E"/>
    <w:rsid w:val="00B3070B"/>
    <w:rsid w:val="00B31C12"/>
    <w:rsid w:val="00B32835"/>
    <w:rsid w:val="00B41598"/>
    <w:rsid w:val="00B42DBB"/>
    <w:rsid w:val="00B45D73"/>
    <w:rsid w:val="00B46352"/>
    <w:rsid w:val="00B4714B"/>
    <w:rsid w:val="00B51640"/>
    <w:rsid w:val="00B5571C"/>
    <w:rsid w:val="00B57119"/>
    <w:rsid w:val="00B5713D"/>
    <w:rsid w:val="00B6220E"/>
    <w:rsid w:val="00B631D9"/>
    <w:rsid w:val="00B641FB"/>
    <w:rsid w:val="00B72FF6"/>
    <w:rsid w:val="00B7343B"/>
    <w:rsid w:val="00B73800"/>
    <w:rsid w:val="00B745F6"/>
    <w:rsid w:val="00B822E0"/>
    <w:rsid w:val="00B8705D"/>
    <w:rsid w:val="00BA2CF2"/>
    <w:rsid w:val="00BA31E7"/>
    <w:rsid w:val="00BA41BE"/>
    <w:rsid w:val="00BB2CAB"/>
    <w:rsid w:val="00BB4565"/>
    <w:rsid w:val="00BB4CFA"/>
    <w:rsid w:val="00BB52F3"/>
    <w:rsid w:val="00BB7B8F"/>
    <w:rsid w:val="00BC4FC8"/>
    <w:rsid w:val="00BC5731"/>
    <w:rsid w:val="00BC77E7"/>
    <w:rsid w:val="00BC78D3"/>
    <w:rsid w:val="00BD0E7D"/>
    <w:rsid w:val="00BD0E81"/>
    <w:rsid w:val="00BD1976"/>
    <w:rsid w:val="00BE65E7"/>
    <w:rsid w:val="00BF05CB"/>
    <w:rsid w:val="00BF1D71"/>
    <w:rsid w:val="00BF4EA9"/>
    <w:rsid w:val="00BF74EB"/>
    <w:rsid w:val="00C02CBC"/>
    <w:rsid w:val="00C039F8"/>
    <w:rsid w:val="00C03FF5"/>
    <w:rsid w:val="00C04B91"/>
    <w:rsid w:val="00C05370"/>
    <w:rsid w:val="00C05668"/>
    <w:rsid w:val="00C06945"/>
    <w:rsid w:val="00C06F42"/>
    <w:rsid w:val="00C10FC6"/>
    <w:rsid w:val="00C12380"/>
    <w:rsid w:val="00C137F5"/>
    <w:rsid w:val="00C1609D"/>
    <w:rsid w:val="00C2113E"/>
    <w:rsid w:val="00C215EE"/>
    <w:rsid w:val="00C23773"/>
    <w:rsid w:val="00C25BE5"/>
    <w:rsid w:val="00C27762"/>
    <w:rsid w:val="00C321E6"/>
    <w:rsid w:val="00C33FBA"/>
    <w:rsid w:val="00C35E4B"/>
    <w:rsid w:val="00C36CF4"/>
    <w:rsid w:val="00C41F67"/>
    <w:rsid w:val="00C42255"/>
    <w:rsid w:val="00C42267"/>
    <w:rsid w:val="00C51363"/>
    <w:rsid w:val="00C52F6B"/>
    <w:rsid w:val="00C54EEE"/>
    <w:rsid w:val="00C66B84"/>
    <w:rsid w:val="00C6732A"/>
    <w:rsid w:val="00C70D39"/>
    <w:rsid w:val="00C7177E"/>
    <w:rsid w:val="00C72116"/>
    <w:rsid w:val="00C72137"/>
    <w:rsid w:val="00C72A75"/>
    <w:rsid w:val="00C7325B"/>
    <w:rsid w:val="00C73C05"/>
    <w:rsid w:val="00C7420B"/>
    <w:rsid w:val="00C74A64"/>
    <w:rsid w:val="00C7726E"/>
    <w:rsid w:val="00C77A72"/>
    <w:rsid w:val="00C77F5F"/>
    <w:rsid w:val="00C80AA4"/>
    <w:rsid w:val="00C858F9"/>
    <w:rsid w:val="00C87DF0"/>
    <w:rsid w:val="00C94775"/>
    <w:rsid w:val="00C95B25"/>
    <w:rsid w:val="00C96D72"/>
    <w:rsid w:val="00CA1D4F"/>
    <w:rsid w:val="00CA51DF"/>
    <w:rsid w:val="00CA6204"/>
    <w:rsid w:val="00CB7004"/>
    <w:rsid w:val="00CC05B8"/>
    <w:rsid w:val="00CC1EB9"/>
    <w:rsid w:val="00CC1FDB"/>
    <w:rsid w:val="00CC26A3"/>
    <w:rsid w:val="00CC5ED2"/>
    <w:rsid w:val="00CC72C3"/>
    <w:rsid w:val="00CD0420"/>
    <w:rsid w:val="00CD2AF9"/>
    <w:rsid w:val="00CD33ED"/>
    <w:rsid w:val="00CD7A76"/>
    <w:rsid w:val="00CE1751"/>
    <w:rsid w:val="00CE24AA"/>
    <w:rsid w:val="00CE5E46"/>
    <w:rsid w:val="00CE6DE1"/>
    <w:rsid w:val="00CF2495"/>
    <w:rsid w:val="00CF2E75"/>
    <w:rsid w:val="00CF2F86"/>
    <w:rsid w:val="00CF6714"/>
    <w:rsid w:val="00D00243"/>
    <w:rsid w:val="00D01E07"/>
    <w:rsid w:val="00D0228E"/>
    <w:rsid w:val="00D02492"/>
    <w:rsid w:val="00D02B9A"/>
    <w:rsid w:val="00D045A3"/>
    <w:rsid w:val="00D048B6"/>
    <w:rsid w:val="00D076C5"/>
    <w:rsid w:val="00D117C7"/>
    <w:rsid w:val="00D12567"/>
    <w:rsid w:val="00D13F51"/>
    <w:rsid w:val="00D1433C"/>
    <w:rsid w:val="00D15A32"/>
    <w:rsid w:val="00D16777"/>
    <w:rsid w:val="00D17F58"/>
    <w:rsid w:val="00D22074"/>
    <w:rsid w:val="00D23AB1"/>
    <w:rsid w:val="00D2559E"/>
    <w:rsid w:val="00D25EF2"/>
    <w:rsid w:val="00D30647"/>
    <w:rsid w:val="00D31625"/>
    <w:rsid w:val="00D4077E"/>
    <w:rsid w:val="00D40EB7"/>
    <w:rsid w:val="00D40FAA"/>
    <w:rsid w:val="00D4111A"/>
    <w:rsid w:val="00D44E58"/>
    <w:rsid w:val="00D475DA"/>
    <w:rsid w:val="00D52953"/>
    <w:rsid w:val="00D56D87"/>
    <w:rsid w:val="00D5729B"/>
    <w:rsid w:val="00D60F86"/>
    <w:rsid w:val="00D7487A"/>
    <w:rsid w:val="00D77073"/>
    <w:rsid w:val="00D81AE2"/>
    <w:rsid w:val="00D8441A"/>
    <w:rsid w:val="00D8481E"/>
    <w:rsid w:val="00D849C4"/>
    <w:rsid w:val="00D85C9C"/>
    <w:rsid w:val="00D86843"/>
    <w:rsid w:val="00D92968"/>
    <w:rsid w:val="00D93190"/>
    <w:rsid w:val="00D946E7"/>
    <w:rsid w:val="00D96866"/>
    <w:rsid w:val="00DA066E"/>
    <w:rsid w:val="00DA1A9E"/>
    <w:rsid w:val="00DA551B"/>
    <w:rsid w:val="00DA672F"/>
    <w:rsid w:val="00DA6B07"/>
    <w:rsid w:val="00DB3810"/>
    <w:rsid w:val="00DB4726"/>
    <w:rsid w:val="00DB5AC7"/>
    <w:rsid w:val="00DB78AC"/>
    <w:rsid w:val="00DB7EA8"/>
    <w:rsid w:val="00DC00F5"/>
    <w:rsid w:val="00DC2943"/>
    <w:rsid w:val="00DC6749"/>
    <w:rsid w:val="00DC7E34"/>
    <w:rsid w:val="00DD3E5E"/>
    <w:rsid w:val="00DD73DB"/>
    <w:rsid w:val="00DE1EDE"/>
    <w:rsid w:val="00DE35A9"/>
    <w:rsid w:val="00DF13A2"/>
    <w:rsid w:val="00E000D4"/>
    <w:rsid w:val="00E01BE4"/>
    <w:rsid w:val="00E01F4C"/>
    <w:rsid w:val="00E02758"/>
    <w:rsid w:val="00E10789"/>
    <w:rsid w:val="00E114FD"/>
    <w:rsid w:val="00E127E9"/>
    <w:rsid w:val="00E154ED"/>
    <w:rsid w:val="00E15935"/>
    <w:rsid w:val="00E21712"/>
    <w:rsid w:val="00E229F2"/>
    <w:rsid w:val="00E24194"/>
    <w:rsid w:val="00E27FA9"/>
    <w:rsid w:val="00E33AAF"/>
    <w:rsid w:val="00E35F36"/>
    <w:rsid w:val="00E40880"/>
    <w:rsid w:val="00E41CA1"/>
    <w:rsid w:val="00E43640"/>
    <w:rsid w:val="00E52436"/>
    <w:rsid w:val="00E5288E"/>
    <w:rsid w:val="00E52E74"/>
    <w:rsid w:val="00E5624B"/>
    <w:rsid w:val="00E5624E"/>
    <w:rsid w:val="00E6384F"/>
    <w:rsid w:val="00E643A0"/>
    <w:rsid w:val="00E66123"/>
    <w:rsid w:val="00E701D0"/>
    <w:rsid w:val="00E7594C"/>
    <w:rsid w:val="00E760C0"/>
    <w:rsid w:val="00E76A4C"/>
    <w:rsid w:val="00E83388"/>
    <w:rsid w:val="00E833EA"/>
    <w:rsid w:val="00E84F7B"/>
    <w:rsid w:val="00E90CC7"/>
    <w:rsid w:val="00E91FEB"/>
    <w:rsid w:val="00E928A7"/>
    <w:rsid w:val="00E934A5"/>
    <w:rsid w:val="00E93CBC"/>
    <w:rsid w:val="00E96AD7"/>
    <w:rsid w:val="00E96C70"/>
    <w:rsid w:val="00E979E6"/>
    <w:rsid w:val="00EA02F6"/>
    <w:rsid w:val="00EA0C02"/>
    <w:rsid w:val="00EA3158"/>
    <w:rsid w:val="00EA5D17"/>
    <w:rsid w:val="00EA71C9"/>
    <w:rsid w:val="00EB466F"/>
    <w:rsid w:val="00EB74DE"/>
    <w:rsid w:val="00EB7DC6"/>
    <w:rsid w:val="00EB7E19"/>
    <w:rsid w:val="00EC1703"/>
    <w:rsid w:val="00EC3EA0"/>
    <w:rsid w:val="00EC438F"/>
    <w:rsid w:val="00EC6C36"/>
    <w:rsid w:val="00EC72DE"/>
    <w:rsid w:val="00ED2B97"/>
    <w:rsid w:val="00ED4891"/>
    <w:rsid w:val="00ED6E99"/>
    <w:rsid w:val="00EE14FF"/>
    <w:rsid w:val="00EE3B69"/>
    <w:rsid w:val="00EE40AC"/>
    <w:rsid w:val="00EE4E5B"/>
    <w:rsid w:val="00EE5626"/>
    <w:rsid w:val="00EE6328"/>
    <w:rsid w:val="00EF41EC"/>
    <w:rsid w:val="00EF6BB5"/>
    <w:rsid w:val="00F0070A"/>
    <w:rsid w:val="00F00AF1"/>
    <w:rsid w:val="00F03360"/>
    <w:rsid w:val="00F03B0E"/>
    <w:rsid w:val="00F047A0"/>
    <w:rsid w:val="00F05C5A"/>
    <w:rsid w:val="00F06F3C"/>
    <w:rsid w:val="00F06F9D"/>
    <w:rsid w:val="00F11DE9"/>
    <w:rsid w:val="00F1204D"/>
    <w:rsid w:val="00F13536"/>
    <w:rsid w:val="00F150F0"/>
    <w:rsid w:val="00F30847"/>
    <w:rsid w:val="00F4457B"/>
    <w:rsid w:val="00F46820"/>
    <w:rsid w:val="00F46FB8"/>
    <w:rsid w:val="00F503EA"/>
    <w:rsid w:val="00F507D0"/>
    <w:rsid w:val="00F51E8B"/>
    <w:rsid w:val="00F5276C"/>
    <w:rsid w:val="00F55B97"/>
    <w:rsid w:val="00F573DC"/>
    <w:rsid w:val="00F61205"/>
    <w:rsid w:val="00F62DB3"/>
    <w:rsid w:val="00F70F5C"/>
    <w:rsid w:val="00F72CB0"/>
    <w:rsid w:val="00F73977"/>
    <w:rsid w:val="00F73A52"/>
    <w:rsid w:val="00F73B48"/>
    <w:rsid w:val="00F7418D"/>
    <w:rsid w:val="00F7499E"/>
    <w:rsid w:val="00F80A6D"/>
    <w:rsid w:val="00F80C6E"/>
    <w:rsid w:val="00F814D0"/>
    <w:rsid w:val="00F85198"/>
    <w:rsid w:val="00F851E0"/>
    <w:rsid w:val="00F85928"/>
    <w:rsid w:val="00F85BA6"/>
    <w:rsid w:val="00F86AD0"/>
    <w:rsid w:val="00F92149"/>
    <w:rsid w:val="00F92169"/>
    <w:rsid w:val="00F92493"/>
    <w:rsid w:val="00FA06B5"/>
    <w:rsid w:val="00FB27A8"/>
    <w:rsid w:val="00FB2DB3"/>
    <w:rsid w:val="00FB352B"/>
    <w:rsid w:val="00FB3CF0"/>
    <w:rsid w:val="00FB4619"/>
    <w:rsid w:val="00FB4DC5"/>
    <w:rsid w:val="00FC1245"/>
    <w:rsid w:val="00FC63D7"/>
    <w:rsid w:val="00FC665E"/>
    <w:rsid w:val="00FD0381"/>
    <w:rsid w:val="00FD1F3E"/>
    <w:rsid w:val="00FD3484"/>
    <w:rsid w:val="00FD6A3A"/>
    <w:rsid w:val="00FE2034"/>
    <w:rsid w:val="00FE633B"/>
    <w:rsid w:val="00FF2062"/>
    <w:rsid w:val="00FF4163"/>
    <w:rsid w:val="00FF5B0E"/>
    <w:rsid w:val="00FF79C7"/>
    <w:rsid w:val="00FF7A55"/>
    <w:rsid w:val="01509F31"/>
    <w:rsid w:val="01619C61"/>
    <w:rsid w:val="02401D71"/>
    <w:rsid w:val="02D0ED6F"/>
    <w:rsid w:val="03446E34"/>
    <w:rsid w:val="04452369"/>
    <w:rsid w:val="06027A5C"/>
    <w:rsid w:val="06B579B0"/>
    <w:rsid w:val="07FE2C8F"/>
    <w:rsid w:val="093017B8"/>
    <w:rsid w:val="09BC4BE8"/>
    <w:rsid w:val="0A87EA8C"/>
    <w:rsid w:val="0EE83FBA"/>
    <w:rsid w:val="0F1298AB"/>
    <w:rsid w:val="0F182ABF"/>
    <w:rsid w:val="0FBCAAC5"/>
    <w:rsid w:val="13616B0C"/>
    <w:rsid w:val="1692BE39"/>
    <w:rsid w:val="17424EB4"/>
    <w:rsid w:val="18B5F468"/>
    <w:rsid w:val="1A3ADA97"/>
    <w:rsid w:val="1A54CCB8"/>
    <w:rsid w:val="1B2690CE"/>
    <w:rsid w:val="1D4FC7D9"/>
    <w:rsid w:val="1E047ED4"/>
    <w:rsid w:val="1F4BFD5A"/>
    <w:rsid w:val="1F4C0093"/>
    <w:rsid w:val="20197947"/>
    <w:rsid w:val="20C1E9B1"/>
    <w:rsid w:val="2159D3EF"/>
    <w:rsid w:val="22F0D609"/>
    <w:rsid w:val="23583047"/>
    <w:rsid w:val="235DA0D1"/>
    <w:rsid w:val="24EAB2A4"/>
    <w:rsid w:val="25B9368F"/>
    <w:rsid w:val="260C867B"/>
    <w:rsid w:val="26B7DA31"/>
    <w:rsid w:val="27BC8317"/>
    <w:rsid w:val="27C85920"/>
    <w:rsid w:val="28BFFEC3"/>
    <w:rsid w:val="2926D363"/>
    <w:rsid w:val="29468A23"/>
    <w:rsid w:val="2963F5DD"/>
    <w:rsid w:val="29C8CE8B"/>
    <w:rsid w:val="29F0D554"/>
    <w:rsid w:val="2A95847C"/>
    <w:rsid w:val="2C7477D8"/>
    <w:rsid w:val="2CBBC680"/>
    <w:rsid w:val="2E56C302"/>
    <w:rsid w:val="2EF42B05"/>
    <w:rsid w:val="2F963362"/>
    <w:rsid w:val="30075F71"/>
    <w:rsid w:val="3110AFAA"/>
    <w:rsid w:val="315BA00A"/>
    <w:rsid w:val="31E28BA6"/>
    <w:rsid w:val="32D7C908"/>
    <w:rsid w:val="3448C576"/>
    <w:rsid w:val="34997034"/>
    <w:rsid w:val="3691F3F3"/>
    <w:rsid w:val="36D3A4B0"/>
    <w:rsid w:val="3806CD22"/>
    <w:rsid w:val="38FE5C19"/>
    <w:rsid w:val="39DDFCDB"/>
    <w:rsid w:val="3ABB3E37"/>
    <w:rsid w:val="3BE69164"/>
    <w:rsid w:val="3C8B3F06"/>
    <w:rsid w:val="3E514BF7"/>
    <w:rsid w:val="3E5E4137"/>
    <w:rsid w:val="3E950365"/>
    <w:rsid w:val="3FE4EDD7"/>
    <w:rsid w:val="403016EC"/>
    <w:rsid w:val="41343933"/>
    <w:rsid w:val="424A52A9"/>
    <w:rsid w:val="428C6950"/>
    <w:rsid w:val="43A14B94"/>
    <w:rsid w:val="44CFF83D"/>
    <w:rsid w:val="459A611A"/>
    <w:rsid w:val="4648A94C"/>
    <w:rsid w:val="468349E4"/>
    <w:rsid w:val="4696E3D6"/>
    <w:rsid w:val="478199B1"/>
    <w:rsid w:val="482B0231"/>
    <w:rsid w:val="48957085"/>
    <w:rsid w:val="4A258365"/>
    <w:rsid w:val="4A47951C"/>
    <w:rsid w:val="4AFCA7C1"/>
    <w:rsid w:val="4CE53335"/>
    <w:rsid w:val="4E46217A"/>
    <w:rsid w:val="4E4A2D2E"/>
    <w:rsid w:val="4F2A43CD"/>
    <w:rsid w:val="5152E931"/>
    <w:rsid w:val="5195ABCA"/>
    <w:rsid w:val="523735E3"/>
    <w:rsid w:val="52823066"/>
    <w:rsid w:val="5323D766"/>
    <w:rsid w:val="542C5354"/>
    <w:rsid w:val="54D46C05"/>
    <w:rsid w:val="56C8CCEF"/>
    <w:rsid w:val="5716B90B"/>
    <w:rsid w:val="5719567A"/>
    <w:rsid w:val="58274739"/>
    <w:rsid w:val="59FB1958"/>
    <w:rsid w:val="5A376F82"/>
    <w:rsid w:val="5B7380AE"/>
    <w:rsid w:val="5BA6576D"/>
    <w:rsid w:val="5BE7C21C"/>
    <w:rsid w:val="5EEDE56B"/>
    <w:rsid w:val="6001D21D"/>
    <w:rsid w:val="614C4182"/>
    <w:rsid w:val="6175D2B8"/>
    <w:rsid w:val="617C1C1B"/>
    <w:rsid w:val="6201AA41"/>
    <w:rsid w:val="622932D2"/>
    <w:rsid w:val="6299B469"/>
    <w:rsid w:val="62CAAD8D"/>
    <w:rsid w:val="638B5D77"/>
    <w:rsid w:val="63DDAEE2"/>
    <w:rsid w:val="64DA5F14"/>
    <w:rsid w:val="64F68D19"/>
    <w:rsid w:val="64FC77B4"/>
    <w:rsid w:val="66277FD1"/>
    <w:rsid w:val="677AD89B"/>
    <w:rsid w:val="685AEFCE"/>
    <w:rsid w:val="693C16C6"/>
    <w:rsid w:val="6ACD4132"/>
    <w:rsid w:val="6B2C61D0"/>
    <w:rsid w:val="6B9C6E72"/>
    <w:rsid w:val="6D36FC62"/>
    <w:rsid w:val="6D416469"/>
    <w:rsid w:val="6D978979"/>
    <w:rsid w:val="6DC5E209"/>
    <w:rsid w:val="6E4B38BD"/>
    <w:rsid w:val="6E4C1810"/>
    <w:rsid w:val="706EAD8B"/>
    <w:rsid w:val="70F8A561"/>
    <w:rsid w:val="71071AE6"/>
    <w:rsid w:val="73AF9C49"/>
    <w:rsid w:val="73EFC567"/>
    <w:rsid w:val="74BA0BD0"/>
    <w:rsid w:val="7525960F"/>
    <w:rsid w:val="75AF1227"/>
    <w:rsid w:val="76CDD2D7"/>
    <w:rsid w:val="76D64E21"/>
    <w:rsid w:val="77635B7C"/>
    <w:rsid w:val="78028454"/>
    <w:rsid w:val="786553A1"/>
    <w:rsid w:val="78CF4774"/>
    <w:rsid w:val="7A8E8E17"/>
    <w:rsid w:val="7C048228"/>
    <w:rsid w:val="7D47AD38"/>
    <w:rsid w:val="7E8F81B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15AAC"/>
  <w15:chartTrackingRefBased/>
  <w15:docId w15:val="{592EC40F-6FB0-4EDE-AE8B-360620309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5C7136"/>
  </w:style>
  <w:style w:type="paragraph" w:styleId="Pealkiri1">
    <w:name w:val="heading 1"/>
    <w:basedOn w:val="Normaallaad"/>
    <w:next w:val="Normaallaad"/>
    <w:link w:val="Pealkiri1Mrk"/>
    <w:uiPriority w:val="9"/>
    <w:qFormat/>
    <w:rsid w:val="005C7136"/>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Pealkiri2">
    <w:name w:val="heading 2"/>
    <w:basedOn w:val="Normaallaad"/>
    <w:next w:val="Normaallaad"/>
    <w:link w:val="Pealkiri2Mrk"/>
    <w:uiPriority w:val="9"/>
    <w:unhideWhenUsed/>
    <w:qFormat/>
    <w:rsid w:val="005C7136"/>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Pealkiri3">
    <w:name w:val="heading 3"/>
    <w:basedOn w:val="Normaallaad"/>
    <w:next w:val="Normaallaad"/>
    <w:link w:val="Pealkiri3Mrk"/>
    <w:uiPriority w:val="9"/>
    <w:unhideWhenUsed/>
    <w:qFormat/>
    <w:rsid w:val="005C7136"/>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5C7136"/>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5C7136"/>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5C7136"/>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C7136"/>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C7136"/>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C7136"/>
    <w:pPr>
      <w:keepNext/>
      <w:keepLines/>
      <w:spacing w:after="0"/>
      <w:outlineLvl w:val="8"/>
    </w:pPr>
    <w:rPr>
      <w:rFonts w:eastAsiaTheme="majorEastAsia" w:cstheme="majorBidi"/>
      <w:color w:val="272727" w:themeColor="text1" w:themeTint="D8"/>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Pealkiri1Mrk" w:customStyle="1">
    <w:name w:val="Pealkiri 1 Märk"/>
    <w:basedOn w:val="Liguvaikefont"/>
    <w:link w:val="Pealkiri1"/>
    <w:uiPriority w:val="9"/>
    <w:rsid w:val="005C7136"/>
    <w:rPr>
      <w:rFonts w:asciiTheme="majorHAnsi" w:hAnsiTheme="majorHAnsi" w:eastAsiaTheme="majorEastAsia" w:cstheme="majorBidi"/>
      <w:color w:val="0F4761" w:themeColor="accent1" w:themeShade="BF"/>
      <w:sz w:val="40"/>
      <w:szCs w:val="40"/>
    </w:rPr>
  </w:style>
  <w:style w:type="character" w:styleId="Pealkiri2Mrk" w:customStyle="1">
    <w:name w:val="Pealkiri 2 Märk"/>
    <w:basedOn w:val="Liguvaikefont"/>
    <w:link w:val="Pealkiri2"/>
    <w:uiPriority w:val="9"/>
    <w:rsid w:val="005C7136"/>
    <w:rPr>
      <w:rFonts w:asciiTheme="majorHAnsi" w:hAnsiTheme="majorHAnsi" w:eastAsiaTheme="majorEastAsia" w:cstheme="majorBidi"/>
      <w:color w:val="0F4761" w:themeColor="accent1" w:themeShade="BF"/>
      <w:sz w:val="32"/>
      <w:szCs w:val="32"/>
    </w:rPr>
  </w:style>
  <w:style w:type="character" w:styleId="Pealkiri3Mrk" w:customStyle="1">
    <w:name w:val="Pealkiri 3 Märk"/>
    <w:basedOn w:val="Liguvaikefont"/>
    <w:link w:val="Pealkiri3"/>
    <w:uiPriority w:val="9"/>
    <w:rsid w:val="005C7136"/>
    <w:rPr>
      <w:rFonts w:eastAsiaTheme="majorEastAsia" w:cstheme="majorBidi"/>
      <w:color w:val="0F4761" w:themeColor="accent1" w:themeShade="BF"/>
      <w:sz w:val="28"/>
      <w:szCs w:val="28"/>
    </w:rPr>
  </w:style>
  <w:style w:type="character" w:styleId="Pealkiri4Mrk" w:customStyle="1">
    <w:name w:val="Pealkiri 4 Märk"/>
    <w:basedOn w:val="Liguvaikefont"/>
    <w:link w:val="Pealkiri4"/>
    <w:uiPriority w:val="9"/>
    <w:semiHidden/>
    <w:rsid w:val="005C7136"/>
    <w:rPr>
      <w:rFonts w:eastAsiaTheme="majorEastAsia" w:cstheme="majorBidi"/>
      <w:i/>
      <w:iCs/>
      <w:color w:val="0F4761" w:themeColor="accent1" w:themeShade="BF"/>
    </w:rPr>
  </w:style>
  <w:style w:type="character" w:styleId="Pealkiri5Mrk" w:customStyle="1">
    <w:name w:val="Pealkiri 5 Märk"/>
    <w:basedOn w:val="Liguvaikefont"/>
    <w:link w:val="Pealkiri5"/>
    <w:uiPriority w:val="9"/>
    <w:semiHidden/>
    <w:rsid w:val="005C7136"/>
    <w:rPr>
      <w:rFonts w:eastAsiaTheme="majorEastAsia" w:cstheme="majorBidi"/>
      <w:color w:val="0F4761" w:themeColor="accent1" w:themeShade="BF"/>
    </w:rPr>
  </w:style>
  <w:style w:type="character" w:styleId="Pealkiri6Mrk" w:customStyle="1">
    <w:name w:val="Pealkiri 6 Märk"/>
    <w:basedOn w:val="Liguvaikefont"/>
    <w:link w:val="Pealkiri6"/>
    <w:uiPriority w:val="9"/>
    <w:semiHidden/>
    <w:rsid w:val="005C7136"/>
    <w:rPr>
      <w:rFonts w:eastAsiaTheme="majorEastAsia" w:cstheme="majorBidi"/>
      <w:i/>
      <w:iCs/>
      <w:color w:val="595959" w:themeColor="text1" w:themeTint="A6"/>
    </w:rPr>
  </w:style>
  <w:style w:type="character" w:styleId="Pealkiri7Mrk" w:customStyle="1">
    <w:name w:val="Pealkiri 7 Märk"/>
    <w:basedOn w:val="Liguvaikefont"/>
    <w:link w:val="Pealkiri7"/>
    <w:uiPriority w:val="9"/>
    <w:semiHidden/>
    <w:rsid w:val="005C7136"/>
    <w:rPr>
      <w:rFonts w:eastAsiaTheme="majorEastAsia" w:cstheme="majorBidi"/>
      <w:color w:val="595959" w:themeColor="text1" w:themeTint="A6"/>
    </w:rPr>
  </w:style>
  <w:style w:type="character" w:styleId="Pealkiri8Mrk" w:customStyle="1">
    <w:name w:val="Pealkiri 8 Märk"/>
    <w:basedOn w:val="Liguvaikefont"/>
    <w:link w:val="Pealkiri8"/>
    <w:uiPriority w:val="9"/>
    <w:semiHidden/>
    <w:rsid w:val="005C7136"/>
    <w:rPr>
      <w:rFonts w:eastAsiaTheme="majorEastAsia" w:cstheme="majorBidi"/>
      <w:i/>
      <w:iCs/>
      <w:color w:val="272727" w:themeColor="text1" w:themeTint="D8"/>
    </w:rPr>
  </w:style>
  <w:style w:type="character" w:styleId="Pealkiri9Mrk" w:customStyle="1">
    <w:name w:val="Pealkiri 9 Märk"/>
    <w:basedOn w:val="Liguvaikefont"/>
    <w:link w:val="Pealkiri9"/>
    <w:uiPriority w:val="9"/>
    <w:semiHidden/>
    <w:rsid w:val="005C7136"/>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C7136"/>
    <w:pPr>
      <w:spacing w:after="80" w:line="240" w:lineRule="auto"/>
      <w:contextualSpacing/>
    </w:pPr>
    <w:rPr>
      <w:rFonts w:asciiTheme="majorHAnsi" w:hAnsiTheme="majorHAnsi" w:eastAsiaTheme="majorEastAsia" w:cstheme="majorBidi"/>
      <w:spacing w:val="-10"/>
      <w:kern w:val="28"/>
      <w:sz w:val="56"/>
      <w:szCs w:val="56"/>
    </w:rPr>
  </w:style>
  <w:style w:type="character" w:styleId="PealkiriMrk" w:customStyle="1">
    <w:name w:val="Pealkiri Märk"/>
    <w:basedOn w:val="Liguvaikefont"/>
    <w:link w:val="Pealkiri"/>
    <w:uiPriority w:val="10"/>
    <w:rsid w:val="005C7136"/>
    <w:rPr>
      <w:rFonts w:asciiTheme="majorHAnsi" w:hAnsiTheme="majorHAnsi" w:eastAsiaTheme="majorEastAsia" w:cstheme="majorBidi"/>
      <w:spacing w:val="-10"/>
      <w:kern w:val="28"/>
      <w:sz w:val="56"/>
      <w:szCs w:val="56"/>
    </w:rPr>
  </w:style>
  <w:style w:type="paragraph" w:styleId="Alapealkiri">
    <w:name w:val="Subtitle"/>
    <w:basedOn w:val="Normaallaad"/>
    <w:next w:val="Normaallaad"/>
    <w:link w:val="AlapealkiriMrk"/>
    <w:uiPriority w:val="11"/>
    <w:qFormat/>
    <w:rsid w:val="005C7136"/>
    <w:pPr>
      <w:numPr>
        <w:ilvl w:val="1"/>
      </w:numPr>
    </w:pPr>
    <w:rPr>
      <w:rFonts w:eastAsiaTheme="majorEastAsia" w:cstheme="majorBidi"/>
      <w:color w:val="595959" w:themeColor="text1" w:themeTint="A6"/>
      <w:spacing w:val="15"/>
      <w:sz w:val="28"/>
      <w:szCs w:val="28"/>
    </w:rPr>
  </w:style>
  <w:style w:type="character" w:styleId="AlapealkiriMrk" w:customStyle="1">
    <w:name w:val="Alapealkiri Märk"/>
    <w:basedOn w:val="Liguvaikefont"/>
    <w:link w:val="Alapealkiri"/>
    <w:uiPriority w:val="11"/>
    <w:rsid w:val="005C7136"/>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C7136"/>
    <w:pPr>
      <w:spacing w:before="160"/>
      <w:jc w:val="center"/>
    </w:pPr>
    <w:rPr>
      <w:i/>
      <w:iCs/>
      <w:color w:val="404040" w:themeColor="text1" w:themeTint="BF"/>
    </w:rPr>
  </w:style>
  <w:style w:type="character" w:styleId="TsitaatMrk" w:customStyle="1">
    <w:name w:val="Tsitaat Märk"/>
    <w:basedOn w:val="Liguvaikefont"/>
    <w:link w:val="Tsitaat"/>
    <w:uiPriority w:val="29"/>
    <w:rsid w:val="005C7136"/>
    <w:rPr>
      <w:i/>
      <w:iCs/>
      <w:color w:val="404040" w:themeColor="text1" w:themeTint="BF"/>
    </w:rPr>
  </w:style>
  <w:style w:type="paragraph" w:styleId="Loendilik">
    <w:name w:val="List Paragraph"/>
    <w:basedOn w:val="Normaallaad"/>
    <w:uiPriority w:val="34"/>
    <w:qFormat/>
    <w:rsid w:val="005C7136"/>
    <w:pPr>
      <w:ind w:left="720"/>
      <w:contextualSpacing/>
    </w:pPr>
  </w:style>
  <w:style w:type="character" w:styleId="Selgeltmrgatavrhutus">
    <w:name w:val="Intense Emphasis"/>
    <w:basedOn w:val="Liguvaikefont"/>
    <w:uiPriority w:val="21"/>
    <w:qFormat/>
    <w:rsid w:val="005C7136"/>
    <w:rPr>
      <w:i/>
      <w:iCs/>
      <w:color w:val="0F4761" w:themeColor="accent1" w:themeShade="BF"/>
    </w:rPr>
  </w:style>
  <w:style w:type="paragraph" w:styleId="Selgeltmrgatavtsitaat">
    <w:name w:val="Intense Quote"/>
    <w:basedOn w:val="Normaallaad"/>
    <w:next w:val="Normaallaad"/>
    <w:link w:val="SelgeltmrgatavtsitaatMrk"/>
    <w:uiPriority w:val="30"/>
    <w:qFormat/>
    <w:rsid w:val="005C7136"/>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SelgeltmrgatavtsitaatMrk" w:customStyle="1">
    <w:name w:val="Selgelt märgatav tsitaat Märk"/>
    <w:basedOn w:val="Liguvaikefont"/>
    <w:link w:val="Selgeltmrgatavtsitaat"/>
    <w:uiPriority w:val="30"/>
    <w:rsid w:val="005C7136"/>
    <w:rPr>
      <w:i/>
      <w:iCs/>
      <w:color w:val="0F4761" w:themeColor="accent1" w:themeShade="BF"/>
    </w:rPr>
  </w:style>
  <w:style w:type="character" w:styleId="Selgeltmrgatavviide">
    <w:name w:val="Intense Reference"/>
    <w:basedOn w:val="Liguvaikefont"/>
    <w:uiPriority w:val="32"/>
    <w:qFormat/>
    <w:rsid w:val="005C7136"/>
    <w:rPr>
      <w:b/>
      <w:bCs/>
      <w:smallCaps/>
      <w:color w:val="0F4761" w:themeColor="accent1" w:themeShade="BF"/>
      <w:spacing w:val="5"/>
    </w:rPr>
  </w:style>
  <w:style w:type="paragraph" w:styleId="msonormal0" w:customStyle="1">
    <w:name w:val="msonormal"/>
    <w:basedOn w:val="Normaallaad"/>
    <w:rsid w:val="005C7136"/>
    <w:pPr>
      <w:spacing w:before="100" w:beforeAutospacing="1" w:after="100" w:afterAutospacing="1" w:line="240" w:lineRule="auto"/>
    </w:pPr>
    <w:rPr>
      <w:rFonts w:ascii="Times New Roman" w:hAnsi="Times New Roman" w:eastAsia="Times New Roman" w:cs="Times New Roman"/>
      <w:kern w:val="0"/>
      <w:sz w:val="24"/>
      <w:szCs w:val="24"/>
      <w:lang w:eastAsia="et-EE"/>
      <w14:ligatures w14:val="none"/>
    </w:rPr>
  </w:style>
  <w:style w:type="paragraph" w:styleId="paragraph" w:customStyle="1">
    <w:name w:val="paragraph"/>
    <w:basedOn w:val="Normaallaad"/>
    <w:rsid w:val="005C7136"/>
    <w:pPr>
      <w:spacing w:before="100" w:beforeAutospacing="1" w:after="100" w:afterAutospacing="1" w:line="240" w:lineRule="auto"/>
    </w:pPr>
    <w:rPr>
      <w:rFonts w:ascii="Times New Roman" w:hAnsi="Times New Roman" w:eastAsia="Times New Roman" w:cs="Times New Roman"/>
      <w:kern w:val="0"/>
      <w:sz w:val="24"/>
      <w:szCs w:val="24"/>
      <w:lang w:eastAsia="et-EE"/>
      <w14:ligatures w14:val="none"/>
    </w:rPr>
  </w:style>
  <w:style w:type="character" w:styleId="textrun" w:customStyle="1">
    <w:name w:val="textrun"/>
    <w:basedOn w:val="Liguvaikefont"/>
    <w:rsid w:val="005C7136"/>
  </w:style>
  <w:style w:type="character" w:styleId="normaltextrun" w:customStyle="1">
    <w:name w:val="normaltextrun"/>
    <w:basedOn w:val="Liguvaikefont"/>
    <w:rsid w:val="005C7136"/>
  </w:style>
  <w:style w:type="character" w:styleId="eop" w:customStyle="1">
    <w:name w:val="eop"/>
    <w:basedOn w:val="Liguvaikefont"/>
    <w:rsid w:val="005C7136"/>
  </w:style>
  <w:style w:type="paragraph" w:styleId="outlineelement" w:customStyle="1">
    <w:name w:val="outlineelement"/>
    <w:basedOn w:val="Normaallaad"/>
    <w:rsid w:val="005C7136"/>
    <w:pPr>
      <w:spacing w:before="100" w:beforeAutospacing="1" w:after="100" w:afterAutospacing="1" w:line="240" w:lineRule="auto"/>
    </w:pPr>
    <w:rPr>
      <w:rFonts w:ascii="Times New Roman" w:hAnsi="Times New Roman" w:eastAsia="Times New Roman" w:cs="Times New Roman"/>
      <w:kern w:val="0"/>
      <w:sz w:val="24"/>
      <w:szCs w:val="24"/>
      <w:lang w:eastAsia="et-EE"/>
      <w14:ligatures w14:val="none"/>
    </w:rPr>
  </w:style>
  <w:style w:type="character" w:styleId="trackchangetextinsertion" w:customStyle="1">
    <w:name w:val="trackchangetextinsertion"/>
    <w:basedOn w:val="Liguvaikefont"/>
    <w:rsid w:val="005C7136"/>
  </w:style>
  <w:style w:type="character" w:styleId="trackchangetextdeletionmarker" w:customStyle="1">
    <w:name w:val="trackchangetextdeletionmarker"/>
    <w:basedOn w:val="Liguvaikefont"/>
    <w:rsid w:val="005C7136"/>
  </w:style>
  <w:style w:type="character" w:styleId="Hperlink">
    <w:name w:val="Hyperlink"/>
    <w:basedOn w:val="Liguvaikefont"/>
    <w:uiPriority w:val="99"/>
    <w:unhideWhenUsed/>
    <w:rsid w:val="005C7136"/>
    <w:rPr>
      <w:color w:val="0000FF"/>
      <w:u w:val="single"/>
    </w:rPr>
  </w:style>
  <w:style w:type="character" w:styleId="Klastatudhperlink">
    <w:name w:val="FollowedHyperlink"/>
    <w:basedOn w:val="Liguvaikefont"/>
    <w:uiPriority w:val="99"/>
    <w:semiHidden/>
    <w:unhideWhenUsed/>
    <w:rsid w:val="005C7136"/>
    <w:rPr>
      <w:color w:val="800080"/>
      <w:u w:val="single"/>
    </w:rPr>
  </w:style>
  <w:style w:type="character" w:styleId="trackedchange" w:customStyle="1">
    <w:name w:val="trackedchange"/>
    <w:basedOn w:val="Liguvaikefont"/>
    <w:rsid w:val="005C7136"/>
  </w:style>
  <w:style w:type="character" w:styleId="linebreakblob" w:customStyle="1">
    <w:name w:val="linebreakblob"/>
    <w:basedOn w:val="Liguvaikefont"/>
    <w:rsid w:val="005C7136"/>
  </w:style>
  <w:style w:type="character" w:styleId="scxw206585888" w:customStyle="1">
    <w:name w:val="scxw206585888"/>
    <w:basedOn w:val="Liguvaikefont"/>
    <w:rsid w:val="005C7136"/>
  </w:style>
  <w:style w:type="character" w:styleId="fieldrange" w:customStyle="1">
    <w:name w:val="fieldrange"/>
    <w:basedOn w:val="Liguvaikefont"/>
    <w:rsid w:val="005C7136"/>
  </w:style>
  <w:style w:type="paragraph" w:styleId="muutmiskskalljoonega" w:customStyle="1">
    <w:name w:val="muutmiskäsk alljoonega"/>
    <w:basedOn w:val="Normaallaad"/>
    <w:qFormat/>
    <w:rsid w:val="005C7136"/>
    <w:pPr>
      <w:widowControl w:val="0"/>
      <w:autoSpaceDN w:val="0"/>
      <w:adjustRightInd w:val="0"/>
      <w:spacing w:before="240" w:after="0" w:line="240" w:lineRule="auto"/>
      <w:jc w:val="both"/>
    </w:pPr>
    <w:rPr>
      <w:rFonts w:ascii="Times New Roman" w:hAnsi="Times New Roman" w:eastAsia="Times New Roman" w:cs="Times New Roman"/>
      <w:kern w:val="0"/>
      <w:sz w:val="24"/>
      <w:szCs w:val="24"/>
      <w:u w:val="single"/>
      <w:lang w:eastAsia="et-EE"/>
      <w14:ligatures w14:val="none"/>
    </w:rPr>
  </w:style>
  <w:style w:type="character" w:styleId="Kommentaariviide">
    <w:name w:val="annotation reference"/>
    <w:basedOn w:val="Liguvaikefont"/>
    <w:uiPriority w:val="99"/>
    <w:semiHidden/>
    <w:unhideWhenUsed/>
    <w:rsid w:val="005C7136"/>
    <w:rPr>
      <w:sz w:val="16"/>
      <w:szCs w:val="16"/>
    </w:rPr>
  </w:style>
  <w:style w:type="paragraph" w:styleId="Kommentaaritekst">
    <w:name w:val="annotation text"/>
    <w:basedOn w:val="Normaallaad"/>
    <w:link w:val="KommentaaritekstMrk"/>
    <w:uiPriority w:val="99"/>
    <w:unhideWhenUsed/>
    <w:rsid w:val="005C7136"/>
    <w:pPr>
      <w:spacing w:line="240" w:lineRule="auto"/>
    </w:pPr>
    <w:rPr>
      <w:sz w:val="20"/>
      <w:szCs w:val="20"/>
    </w:rPr>
  </w:style>
  <w:style w:type="character" w:styleId="KommentaaritekstMrk" w:customStyle="1">
    <w:name w:val="Kommentaari tekst Märk"/>
    <w:basedOn w:val="Liguvaikefont"/>
    <w:link w:val="Kommentaaritekst"/>
    <w:uiPriority w:val="99"/>
    <w:rsid w:val="005C7136"/>
    <w:rPr>
      <w:sz w:val="20"/>
      <w:szCs w:val="20"/>
    </w:rPr>
  </w:style>
  <w:style w:type="paragraph" w:styleId="Kommentaariteema">
    <w:name w:val="annotation subject"/>
    <w:basedOn w:val="Kommentaaritekst"/>
    <w:next w:val="Kommentaaritekst"/>
    <w:link w:val="KommentaariteemaMrk"/>
    <w:uiPriority w:val="99"/>
    <w:semiHidden/>
    <w:unhideWhenUsed/>
    <w:rsid w:val="005C7136"/>
    <w:rPr>
      <w:b/>
      <w:bCs/>
    </w:rPr>
  </w:style>
  <w:style w:type="character" w:styleId="KommentaariteemaMrk" w:customStyle="1">
    <w:name w:val="Kommentaari teema Märk"/>
    <w:basedOn w:val="KommentaaritekstMrk"/>
    <w:link w:val="Kommentaariteema"/>
    <w:uiPriority w:val="99"/>
    <w:semiHidden/>
    <w:rsid w:val="005C7136"/>
    <w:rPr>
      <w:b/>
      <w:bCs/>
      <w:sz w:val="20"/>
      <w:szCs w:val="20"/>
    </w:rPr>
  </w:style>
  <w:style w:type="character" w:styleId="tyhik" w:customStyle="1">
    <w:name w:val="tyhik"/>
    <w:basedOn w:val="Liguvaikefont"/>
    <w:rsid w:val="005C7136"/>
  </w:style>
  <w:style w:type="character" w:styleId="mm" w:customStyle="1">
    <w:name w:val="mm"/>
    <w:basedOn w:val="Liguvaikefont"/>
    <w:rsid w:val="005C7136"/>
  </w:style>
  <w:style w:type="character" w:styleId="Tugev">
    <w:name w:val="Strong"/>
    <w:basedOn w:val="Liguvaikefont"/>
    <w:uiPriority w:val="22"/>
    <w:qFormat/>
    <w:rsid w:val="005C7136"/>
    <w:rPr>
      <w:b/>
      <w:bCs/>
    </w:rPr>
  </w:style>
  <w:style w:type="paragraph" w:styleId="Normaallaadveeb">
    <w:name w:val="Normal (Web)"/>
    <w:basedOn w:val="Normaallaad"/>
    <w:uiPriority w:val="99"/>
    <w:semiHidden/>
    <w:unhideWhenUsed/>
    <w:rsid w:val="005C7136"/>
    <w:pPr>
      <w:spacing w:before="100" w:beforeAutospacing="1" w:after="100" w:afterAutospacing="1" w:line="240" w:lineRule="auto"/>
    </w:pPr>
    <w:rPr>
      <w:rFonts w:ascii="Times New Roman" w:hAnsi="Times New Roman" w:eastAsia="Times New Roman" w:cs="Times New Roman"/>
      <w:kern w:val="0"/>
      <w:sz w:val="24"/>
      <w:szCs w:val="24"/>
      <w:lang w:eastAsia="et-EE"/>
      <w14:ligatures w14:val="none"/>
    </w:rPr>
  </w:style>
  <w:style w:type="paragraph" w:styleId="Redaktsioon">
    <w:name w:val="Revision"/>
    <w:hidden/>
    <w:uiPriority w:val="99"/>
    <w:semiHidden/>
    <w:rsid w:val="005C7136"/>
    <w:pPr>
      <w:spacing w:after="0" w:line="240" w:lineRule="auto"/>
    </w:pPr>
  </w:style>
  <w:style w:type="character" w:styleId="Mainimine">
    <w:name w:val="Mention"/>
    <w:basedOn w:val="Liguvaikefont"/>
    <w:uiPriority w:val="99"/>
    <w:unhideWhenUsed/>
    <w:rsid w:val="005C7136"/>
    <w:rPr>
      <w:color w:val="2B579A"/>
      <w:shd w:val="clear" w:color="auto" w:fill="E6E6E6"/>
    </w:rPr>
  </w:style>
  <w:style w:type="character" w:styleId="cf01" w:customStyle="1">
    <w:name w:val="cf01"/>
    <w:basedOn w:val="Liguvaikefont"/>
    <w:rsid w:val="005C7136"/>
    <w:rPr>
      <w:rFonts w:hint="default" w:ascii="Segoe UI" w:hAnsi="Segoe UI" w:cs="Segoe UI"/>
      <w:sz w:val="18"/>
      <w:szCs w:val="18"/>
    </w:rPr>
  </w:style>
  <w:style w:type="character" w:styleId="Lahendamatamainimine">
    <w:name w:val="Unresolved Mention"/>
    <w:basedOn w:val="Liguvaikefont"/>
    <w:uiPriority w:val="99"/>
    <w:semiHidden/>
    <w:unhideWhenUsed/>
    <w:rsid w:val="005C7136"/>
    <w:rPr>
      <w:color w:val="605E5C"/>
      <w:shd w:val="clear" w:color="auto" w:fill="E1DFDD"/>
    </w:rPr>
  </w:style>
  <w:style w:type="paragraph" w:styleId="Pis">
    <w:name w:val="header"/>
    <w:basedOn w:val="Normaallaad"/>
    <w:link w:val="PisMrk"/>
    <w:uiPriority w:val="99"/>
    <w:unhideWhenUsed/>
    <w:rsid w:val="005C7136"/>
    <w:pPr>
      <w:tabs>
        <w:tab w:val="center" w:pos="4536"/>
        <w:tab w:val="right" w:pos="9072"/>
      </w:tabs>
      <w:spacing w:after="0" w:line="240" w:lineRule="auto"/>
    </w:pPr>
  </w:style>
  <w:style w:type="character" w:styleId="PisMrk" w:customStyle="1">
    <w:name w:val="Päis Märk"/>
    <w:basedOn w:val="Liguvaikefont"/>
    <w:link w:val="Pis"/>
    <w:uiPriority w:val="99"/>
    <w:rsid w:val="005C7136"/>
  </w:style>
  <w:style w:type="paragraph" w:styleId="Jalus">
    <w:name w:val="footer"/>
    <w:basedOn w:val="Normaallaad"/>
    <w:link w:val="JalusMrk"/>
    <w:uiPriority w:val="99"/>
    <w:unhideWhenUsed/>
    <w:rsid w:val="005C7136"/>
    <w:pPr>
      <w:tabs>
        <w:tab w:val="center" w:pos="4536"/>
        <w:tab w:val="right" w:pos="9072"/>
      </w:tabs>
      <w:spacing w:after="0" w:line="240" w:lineRule="auto"/>
    </w:pPr>
  </w:style>
  <w:style w:type="character" w:styleId="JalusMrk" w:customStyle="1">
    <w:name w:val="Jalus Märk"/>
    <w:basedOn w:val="Liguvaikefont"/>
    <w:link w:val="Jalus"/>
    <w:uiPriority w:val="99"/>
    <w:rsid w:val="005C7136"/>
  </w:style>
  <w:style w:type="character" w:styleId="scxw83382161" w:customStyle="1">
    <w:name w:val="scxw83382161"/>
    <w:basedOn w:val="Liguvaikefont"/>
    <w:rsid w:val="005C7136"/>
  </w:style>
  <w:style w:type="paragraph" w:styleId="pf0" w:customStyle="1">
    <w:name w:val="pf0"/>
    <w:basedOn w:val="Normaallaad"/>
    <w:rsid w:val="005C7136"/>
    <w:pPr>
      <w:spacing w:before="100" w:beforeAutospacing="1" w:after="100" w:afterAutospacing="1" w:line="240" w:lineRule="auto"/>
    </w:pPr>
    <w:rPr>
      <w:rFonts w:ascii="Times New Roman" w:hAnsi="Times New Roman" w:eastAsia="Times New Roman" w:cs="Times New Roman"/>
      <w:kern w:val="0"/>
      <w:sz w:val="24"/>
      <w:szCs w:val="24"/>
      <w:lang w:eastAsia="et-EE"/>
      <w14:ligatures w14:val="none"/>
    </w:rPr>
  </w:style>
  <w:style w:type="character" w:styleId="ui-provider" w:customStyle="1">
    <w:name w:val="ui-provider"/>
    <w:basedOn w:val="Liguvaikefont"/>
    <w:rsid w:val="005C7136"/>
  </w:style>
  <w:style w:type="paragraph" w:styleId="western" w:customStyle="1">
    <w:name w:val="western"/>
    <w:basedOn w:val="Normaallaad"/>
    <w:uiPriority w:val="99"/>
    <w:rsid w:val="008B232F"/>
    <w:pPr>
      <w:suppressAutoHyphens/>
      <w:spacing w:before="100" w:after="119" w:line="240" w:lineRule="auto"/>
    </w:pPr>
    <w:rPr>
      <w:rFonts w:ascii="Times New Roman" w:hAnsi="Times New Roman" w:eastAsia="Times New Roman" w:cs="Times New Roman"/>
      <w:color w:val="00000A"/>
      <w:kern w:val="0"/>
      <w:sz w:val="24"/>
      <w:szCs w:val="24"/>
      <w:lang w:eastAsia="et-EE"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699265">
      <w:bodyDiv w:val="1"/>
      <w:marLeft w:val="0"/>
      <w:marRight w:val="0"/>
      <w:marTop w:val="0"/>
      <w:marBottom w:val="0"/>
      <w:divBdr>
        <w:top w:val="none" w:sz="0" w:space="0" w:color="auto"/>
        <w:left w:val="none" w:sz="0" w:space="0" w:color="auto"/>
        <w:bottom w:val="none" w:sz="0" w:space="0" w:color="auto"/>
        <w:right w:val="none" w:sz="0" w:space="0" w:color="auto"/>
      </w:divBdr>
      <w:divsChild>
        <w:div w:id="1014648230">
          <w:marLeft w:val="0"/>
          <w:marRight w:val="0"/>
          <w:marTop w:val="0"/>
          <w:marBottom w:val="0"/>
          <w:divBdr>
            <w:top w:val="none" w:sz="0" w:space="0" w:color="auto"/>
            <w:left w:val="none" w:sz="0" w:space="0" w:color="auto"/>
            <w:bottom w:val="none" w:sz="0" w:space="0" w:color="auto"/>
            <w:right w:val="none" w:sz="0" w:space="0" w:color="auto"/>
          </w:divBdr>
        </w:div>
        <w:div w:id="1940603785">
          <w:marLeft w:val="0"/>
          <w:marRight w:val="0"/>
          <w:marTop w:val="0"/>
          <w:marBottom w:val="0"/>
          <w:divBdr>
            <w:top w:val="none" w:sz="0" w:space="0" w:color="auto"/>
            <w:left w:val="none" w:sz="0" w:space="0" w:color="auto"/>
            <w:bottom w:val="none" w:sz="0" w:space="0" w:color="auto"/>
            <w:right w:val="none" w:sz="0" w:space="0" w:color="auto"/>
          </w:divBdr>
        </w:div>
      </w:divsChild>
    </w:div>
    <w:div w:id="629172692">
      <w:bodyDiv w:val="1"/>
      <w:marLeft w:val="0"/>
      <w:marRight w:val="0"/>
      <w:marTop w:val="0"/>
      <w:marBottom w:val="0"/>
      <w:divBdr>
        <w:top w:val="none" w:sz="0" w:space="0" w:color="auto"/>
        <w:left w:val="none" w:sz="0" w:space="0" w:color="auto"/>
        <w:bottom w:val="none" w:sz="0" w:space="0" w:color="auto"/>
        <w:right w:val="none" w:sz="0" w:space="0" w:color="auto"/>
      </w:divBdr>
    </w:div>
    <w:div w:id="1861619686">
      <w:bodyDiv w:val="1"/>
      <w:marLeft w:val="0"/>
      <w:marRight w:val="0"/>
      <w:marTop w:val="0"/>
      <w:marBottom w:val="0"/>
      <w:divBdr>
        <w:top w:val="none" w:sz="0" w:space="0" w:color="auto"/>
        <w:left w:val="none" w:sz="0" w:space="0" w:color="auto"/>
        <w:bottom w:val="none" w:sz="0" w:space="0" w:color="auto"/>
        <w:right w:val="none" w:sz="0" w:space="0" w:color="auto"/>
      </w:divBdr>
      <w:divsChild>
        <w:div w:id="203715320">
          <w:marLeft w:val="0"/>
          <w:marRight w:val="0"/>
          <w:marTop w:val="0"/>
          <w:marBottom w:val="0"/>
          <w:divBdr>
            <w:top w:val="none" w:sz="0" w:space="0" w:color="auto"/>
            <w:left w:val="none" w:sz="0" w:space="0" w:color="auto"/>
            <w:bottom w:val="none" w:sz="0" w:space="0" w:color="auto"/>
            <w:right w:val="none" w:sz="0" w:space="0" w:color="auto"/>
          </w:divBdr>
        </w:div>
        <w:div w:id="930744400">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E1DA8F-E662-45F8-A54B-DB5F7D5941D1}">
  <ds:schemaRefs>
    <ds:schemaRef ds:uri="http://schemas.microsoft.com/sharepoint/v3/contenttype/forms"/>
  </ds:schemaRefs>
</ds:datastoreItem>
</file>

<file path=customXml/itemProps2.xml><?xml version="1.0" encoding="utf-8"?>
<ds:datastoreItem xmlns:ds="http://schemas.openxmlformats.org/officeDocument/2006/customXml" ds:itemID="{3D252152-6B85-4147-A72A-660F47810F56}">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154003EC-DB27-40B1-A253-13DD7FFA9319}">
  <ds:schemaRefs>
    <ds:schemaRef ds:uri="http://schemas.openxmlformats.org/officeDocument/2006/bibliography"/>
  </ds:schemaRefs>
</ds:datastoreItem>
</file>

<file path=customXml/itemProps4.xml><?xml version="1.0" encoding="utf-8"?>
<ds:datastoreItem xmlns:ds="http://schemas.openxmlformats.org/officeDocument/2006/customXml" ds:itemID="{57CD8920-4292-43FC-B8EE-983B4AF4E7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EN_MS_KeTS_TuMS muutmine_TÄIENDATUD.docx</dc:title>
  <dc:subject/>
  <dc:creator>Maret Parv</dc:creator>
  <dc:description/>
  <lastModifiedBy>Markus Ühtigi - JUSTDIGI</lastModifiedBy>
  <revision>136</revision>
  <lastPrinted>2026-01-08T12:35:00.0000000Z</lastPrinted>
  <dcterms:created xsi:type="dcterms:W3CDTF">2025-12-21T16:21:00.0000000Z</dcterms:created>
  <dcterms:modified xsi:type="dcterms:W3CDTF">2026-02-02T13:30:38.0985076Z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0-bc88714345d2_Enabled">
    <vt:lpwstr>true</vt:lpwstr>
  </property>
  <property fmtid="{D5CDD505-2E9C-101B-9397-08002B2CF9AE}" pid="4" name="MSIP_Label_defa4170-0d19-0005-0000-bc88714345d2_SetDate">
    <vt:lpwstr>2024-12-30T09:36:13Z</vt:lpwstr>
  </property>
  <property fmtid="{D5CDD505-2E9C-101B-9397-08002B2CF9AE}" pid="5" name="MSIP_Label_defa4170-0d19-0005-0000-bc88714345d2_Method">
    <vt:lpwstr>Privileged</vt:lpwstr>
  </property>
  <property fmtid="{D5CDD505-2E9C-101B-9397-08002B2CF9AE}" pid="6" name="MSIP_Label_defa4170-0d19-0005-0000-bc88714345d2_Name">
    <vt:lpwstr>defa4170-0d19-0005-0000-bc88714345d2</vt:lpwstr>
  </property>
  <property fmtid="{D5CDD505-2E9C-101B-9397-08002B2CF9AE}" pid="7" name="MSIP_Label_defa4170-0d19-0005-0000-bc88714345d2_SiteId">
    <vt:lpwstr>8fe098d2-428d-4bd4-9803-7195fe96f0e2</vt:lpwstr>
  </property>
  <property fmtid="{D5CDD505-2E9C-101B-9397-08002B2CF9AE}" pid="8" name="MSIP_Label_defa4170-0d19-0005-0000-bc88714345d2_ActionId">
    <vt:lpwstr>74e80f70-bed1-4a94-a7bc-64e209e331fe</vt:lpwstr>
  </property>
  <property fmtid="{D5CDD505-2E9C-101B-9397-08002B2CF9AE}" pid="9" name="MSIP_Label_defa4170-0d19-0005-0000-bc88714345d2_ContentBits">
    <vt:lpwstr>0</vt:lpwstr>
  </property>
  <property fmtid="{D5CDD505-2E9C-101B-9397-08002B2CF9AE}" pid="10" name="MediaServiceImageTags">
    <vt:lpwstr/>
  </property>
</Properties>
</file>